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6104C" w14:textId="77777777" w:rsidR="00ED1E3A" w:rsidRPr="004F63D7" w:rsidRDefault="00ED1E3A" w:rsidP="00E259D0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3D7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14:paraId="5F7C195C" w14:textId="33DB9FB9" w:rsidR="005362D7" w:rsidRPr="002C5A19" w:rsidRDefault="00ED1E3A" w:rsidP="00E259D0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3D7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4F63D7">
        <w:rPr>
          <w:rFonts w:ascii="Times New Roman" w:hAnsi="Times New Roman" w:cs="Times New Roman"/>
          <w:b/>
          <w:sz w:val="28"/>
          <w:szCs w:val="28"/>
        </w:rPr>
        <w:t>приказ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F63D7">
        <w:rPr>
          <w:rFonts w:ascii="Times New Roman" w:hAnsi="Times New Roman" w:cs="Times New Roman"/>
          <w:b/>
          <w:sz w:val="28"/>
          <w:szCs w:val="28"/>
        </w:rPr>
        <w:t xml:space="preserve"> Министра финансов Республики Казахстан </w:t>
      </w:r>
      <w:r w:rsidR="002C5A1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5A19" w:rsidRPr="009A138F"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="002C5A1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C5A19" w:rsidRPr="009A138F">
        <w:rPr>
          <w:rFonts w:ascii="Times New Roman" w:hAnsi="Times New Roman" w:cs="Times New Roman"/>
          <w:b/>
          <w:sz w:val="28"/>
          <w:szCs w:val="28"/>
        </w:rPr>
        <w:t>___</w:t>
      </w:r>
    </w:p>
    <w:p w14:paraId="36E5D209" w14:textId="77777777" w:rsidR="00ED1E3A" w:rsidRPr="004F63D7" w:rsidRDefault="00C90EB0" w:rsidP="00E259D0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D1E3A" w:rsidRPr="004F63D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ED1E3A">
        <w:rPr>
          <w:rFonts w:ascii="Times New Roman" w:hAnsi="Times New Roman" w:cs="Times New Roman"/>
          <w:b/>
          <w:sz w:val="28"/>
          <w:szCs w:val="28"/>
        </w:rPr>
        <w:t>П</w:t>
      </w:r>
      <w:r w:rsidR="00ED1E3A" w:rsidRPr="004F63D7">
        <w:rPr>
          <w:rFonts w:ascii="Times New Roman" w:hAnsi="Times New Roman" w:cs="Times New Roman"/>
          <w:b/>
          <w:sz w:val="28"/>
          <w:szCs w:val="28"/>
        </w:rPr>
        <w:t>риказ</w:t>
      </w:r>
      <w:r w:rsidR="00ED1E3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3046C7">
        <w:rPr>
          <w:rFonts w:ascii="Times New Roman" w:hAnsi="Times New Roman" w:cs="Times New Roman"/>
          <w:b/>
          <w:sz w:val="28"/>
          <w:szCs w:val="28"/>
        </w:rPr>
        <w:t xml:space="preserve">сполняющего </w:t>
      </w:r>
      <w:r w:rsidR="00B259B9">
        <w:rPr>
          <w:rFonts w:ascii="Times New Roman" w:hAnsi="Times New Roman" w:cs="Times New Roman"/>
          <w:b/>
          <w:sz w:val="28"/>
          <w:szCs w:val="28"/>
        </w:rPr>
        <w:t>обязанности Министра</w:t>
      </w:r>
      <w:r w:rsidR="00ED1E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E3A" w:rsidRPr="004F63D7">
        <w:rPr>
          <w:rFonts w:ascii="Times New Roman" w:hAnsi="Times New Roman" w:cs="Times New Roman"/>
          <w:b/>
          <w:sz w:val="28"/>
          <w:szCs w:val="28"/>
        </w:rPr>
        <w:t>финансов Республики Казахстан</w:t>
      </w:r>
      <w:r w:rsidR="00ED1E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6296">
        <w:rPr>
          <w:rFonts w:ascii="Times New Roman" w:hAnsi="Times New Roman" w:cs="Times New Roman"/>
          <w:b/>
          <w:sz w:val="28"/>
          <w:szCs w:val="28"/>
        </w:rPr>
        <w:br/>
      </w:r>
      <w:r w:rsidR="00ED1E3A">
        <w:rPr>
          <w:rFonts w:ascii="Times New Roman" w:hAnsi="Times New Roman" w:cs="Times New Roman"/>
          <w:b/>
          <w:sz w:val="28"/>
          <w:szCs w:val="28"/>
        </w:rPr>
        <w:t>от 1 июля 2020 года №</w:t>
      </w:r>
      <w:r w:rsidR="00C0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E3A">
        <w:rPr>
          <w:rFonts w:ascii="Times New Roman" w:hAnsi="Times New Roman" w:cs="Times New Roman"/>
          <w:b/>
          <w:sz w:val="28"/>
          <w:szCs w:val="28"/>
        </w:rPr>
        <w:t xml:space="preserve">648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D1E3A">
        <w:rPr>
          <w:rFonts w:ascii="Times New Roman" w:hAnsi="Times New Roman" w:cs="Times New Roman"/>
          <w:b/>
          <w:sz w:val="28"/>
          <w:szCs w:val="28"/>
        </w:rPr>
        <w:t>Об утверждении Правил проведения пилотного проекта по горизонтальному мониторингу</w:t>
      </w:r>
      <w:r w:rsidR="00F827E8">
        <w:rPr>
          <w:rFonts w:ascii="Times New Roman" w:hAnsi="Times New Roman" w:cs="Times New Roman"/>
          <w:b/>
          <w:sz w:val="28"/>
          <w:szCs w:val="28"/>
        </w:rPr>
        <w:t>»»</w:t>
      </w:r>
    </w:p>
    <w:p w14:paraId="29B78786" w14:textId="77777777" w:rsidR="00ED1E3A" w:rsidRPr="004F63D7" w:rsidRDefault="00ED1E3A" w:rsidP="00E259D0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A0" w:firstRow="1" w:lastRow="0" w:firstColumn="1" w:lastColumn="1" w:noHBand="0" w:noVBand="0"/>
      </w:tblPr>
      <w:tblGrid>
        <w:gridCol w:w="568"/>
        <w:gridCol w:w="1134"/>
        <w:gridCol w:w="4394"/>
        <w:gridCol w:w="4253"/>
        <w:gridCol w:w="4819"/>
      </w:tblGrid>
      <w:tr w:rsidR="00ED1E3A" w:rsidRPr="004002B7" w14:paraId="3441AE86" w14:textId="77777777" w:rsidTr="006101D0">
        <w:trPr>
          <w:trHeight w:val="178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0D6FADF" w14:textId="77777777" w:rsidR="00ED1E3A" w:rsidRPr="004002B7" w:rsidRDefault="00ED1E3A" w:rsidP="00FF067D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02B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14:paraId="5262F2A9" w14:textId="77777777" w:rsidR="00ED1E3A" w:rsidRPr="004002B7" w:rsidRDefault="00ED1E3A" w:rsidP="00FF067D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02B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041955" w14:textId="77777777" w:rsidR="00ED1E3A" w:rsidRPr="004002B7" w:rsidRDefault="00ED1E3A" w:rsidP="00FF067D">
            <w:pPr>
              <w:pStyle w:val="a3"/>
              <w:ind w:left="-136" w:right="-106" w:firstLine="14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4002B7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Структурный элемент правового акта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6D4CB24F" w14:textId="77777777" w:rsidR="00ED1E3A" w:rsidRPr="004002B7" w:rsidRDefault="00ED1E3A" w:rsidP="00E259D0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02B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2617823" w14:textId="77777777" w:rsidR="00ED1E3A" w:rsidRPr="004002B7" w:rsidRDefault="00ED1E3A" w:rsidP="00E259D0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02B7">
              <w:rPr>
                <w:rFonts w:ascii="Times New Roman" w:hAnsi="Times New Roman" w:cs="Times New Roman"/>
                <w:b/>
                <w:sz w:val="28"/>
                <w:szCs w:val="28"/>
              </w:rPr>
              <w:t>Предлагаемая редакция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6BDA642B" w14:textId="0FD5AABB" w:rsidR="00ED1E3A" w:rsidRPr="004002B7" w:rsidRDefault="00ED1E3A">
            <w:pPr>
              <w:pStyle w:val="a3"/>
              <w:ind w:left="59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02B7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  <w:bookmarkStart w:id="0" w:name="z654"/>
            <w:bookmarkStart w:id="1" w:name="z655"/>
            <w:bookmarkEnd w:id="0"/>
            <w:bookmarkEnd w:id="1"/>
          </w:p>
        </w:tc>
      </w:tr>
      <w:tr w:rsidR="00AB6430" w:rsidRPr="004002B7" w14:paraId="73D671A0" w14:textId="77777777" w:rsidTr="009A138F">
        <w:trPr>
          <w:trHeight w:val="724"/>
        </w:trPr>
        <w:tc>
          <w:tcPr>
            <w:tcW w:w="568" w:type="dxa"/>
            <w:tcBorders>
              <w:bottom w:val="single" w:sz="4" w:space="0" w:color="auto"/>
            </w:tcBorders>
          </w:tcPr>
          <w:p w14:paraId="56D1098B" w14:textId="77777777" w:rsidR="00AB6430" w:rsidRPr="00AB6430" w:rsidRDefault="00AB6430" w:rsidP="00FF067D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64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48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68028C" w14:textId="77777777" w:rsidR="00AB6430" w:rsidRPr="00AB6430" w:rsidRDefault="00AB6430" w:rsidP="00FF067D">
            <w:pPr>
              <w:pStyle w:val="a3"/>
              <w:ind w:left="-136" w:right="-106" w:firstLine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430">
              <w:rPr>
                <w:rFonts w:ascii="Times New Roman" w:hAnsi="Times New Roman" w:cs="Times New Roman"/>
                <w:sz w:val="28"/>
                <w:szCs w:val="28"/>
              </w:rPr>
              <w:t>пункт 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D3681AA" w14:textId="77777777" w:rsidR="00AB6430" w:rsidRPr="00AB6430" w:rsidRDefault="00AB6430" w:rsidP="000143EE">
            <w:pPr>
              <w:pStyle w:val="a3"/>
              <w:ind w:firstLine="3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64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Настоящий приказ вводится в действие по истечении десяти календарных дней после дня его официального опубликования и действует до 31 декабря 20</w:t>
            </w:r>
            <w:r w:rsidRPr="00AB643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  <w:r w:rsidRPr="00AB64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1F191134" w14:textId="77777777" w:rsidR="00AB6430" w:rsidRPr="00AB6430" w:rsidRDefault="00AB6430" w:rsidP="000D0135">
            <w:pPr>
              <w:pStyle w:val="a3"/>
              <w:ind w:firstLine="3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30">
              <w:rPr>
                <w:rFonts w:ascii="Times New Roman" w:hAnsi="Times New Roman" w:cs="Times New Roman"/>
                <w:sz w:val="28"/>
                <w:szCs w:val="28"/>
              </w:rPr>
              <w:t>3. Настоящий приказ вводится в действие по истечении десяти календарных дней после дня его официального опубликования и действует до 31 декабря 20</w:t>
            </w:r>
            <w:r w:rsidRPr="00AB643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Pr="00AB6430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Pr="00AB6430">
              <w:rPr>
                <w:rFonts w:ascii="Times New Roman" w:hAnsi="Times New Roman" w:cs="Times New Roman"/>
                <w:b/>
                <w:sz w:val="28"/>
                <w:szCs w:val="28"/>
              </w:rPr>
              <w:t>включительно</w:t>
            </w:r>
            <w:r w:rsidRPr="00AB64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1FB5C572" w14:textId="77777777" w:rsidR="00AB6430" w:rsidRDefault="00792C6B" w:rsidP="00AB144A">
            <w:pPr>
              <w:pStyle w:val="a3"/>
              <w:ind w:left="59" w:firstLine="3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2C6B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установлением единого</w:t>
            </w:r>
            <w:r w:rsidRPr="00792C6B">
              <w:rPr>
                <w:rFonts w:ascii="Times New Roman" w:hAnsi="Times New Roman" w:cs="Times New Roman"/>
                <w:sz w:val="28"/>
                <w:szCs w:val="28"/>
              </w:rPr>
              <w:t xml:space="preserve">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2C6B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пилотного проекта по горизонтальному мониторингу по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налогоплательщик</w:t>
            </w:r>
            <w:r w:rsidR="00BB447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ам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(далее – НП)</w:t>
            </w:r>
            <w:r w:rsidRPr="00792C6B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указанным в пункте 7 Правил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C6B">
              <w:rPr>
                <w:rFonts w:ascii="Times New Roman" w:hAnsi="Times New Roman" w:cs="Times New Roman"/>
                <w:sz w:val="28"/>
                <w:szCs w:val="28"/>
              </w:rPr>
              <w:t>до 31 декабря 2026 года включительно.</w:t>
            </w:r>
          </w:p>
          <w:p w14:paraId="1B6459D1" w14:textId="0BAD46E2" w:rsidR="004F473D" w:rsidRPr="00AB6430" w:rsidRDefault="006809B1" w:rsidP="00AB144A">
            <w:pPr>
              <w:pStyle w:val="a3"/>
              <w:ind w:left="59" w:firstLine="3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подпунктом 1) пункта 3 статьи 848 Налогового </w:t>
            </w:r>
            <w:r w:rsidRPr="006809B1">
              <w:rPr>
                <w:rFonts w:ascii="Times New Roman" w:hAnsi="Times New Roman" w:cs="Times New Roman"/>
                <w:sz w:val="28"/>
                <w:szCs w:val="28"/>
              </w:rPr>
              <w:t>Кодекс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09B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Казахстан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809B1">
              <w:rPr>
                <w:rFonts w:ascii="Times New Roman" w:hAnsi="Times New Roman" w:cs="Times New Roman"/>
                <w:sz w:val="28"/>
                <w:szCs w:val="28"/>
              </w:rPr>
              <w:t>действие пункта 1-1 статьи 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9B1">
              <w:rPr>
                <w:rFonts w:ascii="Times New Roman" w:hAnsi="Times New Roman" w:cs="Times New Roman"/>
                <w:sz w:val="28"/>
                <w:szCs w:val="28"/>
              </w:rPr>
              <w:t>Кодекс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09B1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Казахстан от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2017 года № 120-VI ЗРК </w:t>
            </w:r>
            <w:r w:rsidRPr="006809B1">
              <w:rPr>
                <w:rFonts w:ascii="Times New Roman" w:hAnsi="Times New Roman" w:cs="Times New Roman"/>
                <w:sz w:val="28"/>
                <w:szCs w:val="28"/>
              </w:rPr>
              <w:t>О налогах и других обязательных платежах в бюджет (Налоговый кодекс)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утрачивает силу </w:t>
            </w:r>
            <w:r w:rsidRPr="006809B1">
              <w:rPr>
                <w:rFonts w:ascii="Times New Roman" w:hAnsi="Times New Roman" w:cs="Times New Roman"/>
                <w:sz w:val="28"/>
                <w:szCs w:val="28"/>
              </w:rPr>
              <w:t>с 1 января 2027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545C5" w:rsidRPr="004002B7" w14:paraId="08FCCCDB" w14:textId="77777777" w:rsidTr="00F23F1B">
        <w:trPr>
          <w:trHeight w:val="558"/>
        </w:trPr>
        <w:tc>
          <w:tcPr>
            <w:tcW w:w="15168" w:type="dxa"/>
            <w:gridSpan w:val="5"/>
            <w:vAlign w:val="center"/>
          </w:tcPr>
          <w:p w14:paraId="04D20B01" w14:textId="77777777" w:rsidR="005545C5" w:rsidRPr="004002B7" w:rsidRDefault="005545C5" w:rsidP="00FF067D">
            <w:pPr>
              <w:ind w:right="140"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Правила проведения пилотного проекта по горизонтальному мониторингу</w:t>
            </w:r>
          </w:p>
        </w:tc>
      </w:tr>
      <w:tr w:rsidR="005C1F90" w:rsidRPr="004002B7" w14:paraId="0E4C3C59" w14:textId="77777777" w:rsidTr="009A138F">
        <w:trPr>
          <w:trHeight w:val="1091"/>
        </w:trPr>
        <w:tc>
          <w:tcPr>
            <w:tcW w:w="568" w:type="dxa"/>
          </w:tcPr>
          <w:p w14:paraId="654B9678" w14:textId="77777777" w:rsidR="005C1F90" w:rsidRPr="004002B7" w:rsidRDefault="00814896" w:rsidP="00FF067D">
            <w:pPr>
              <w:pStyle w:val="a3"/>
              <w:ind w:hanging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1F90"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1FD85A2E" w14:textId="77777777" w:rsidR="005C1F90" w:rsidRPr="004002B7" w:rsidRDefault="00AB6430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</w:t>
            </w:r>
            <w:r w:rsidR="00C37F06" w:rsidRPr="004002B7">
              <w:rPr>
                <w:rFonts w:ascii="Times New Roman" w:hAnsi="Times New Roman" w:cs="Times New Roman"/>
                <w:sz w:val="28"/>
                <w:szCs w:val="28"/>
              </w:rPr>
              <w:t>т 3</w:t>
            </w:r>
          </w:p>
        </w:tc>
        <w:tc>
          <w:tcPr>
            <w:tcW w:w="4394" w:type="dxa"/>
          </w:tcPr>
          <w:p w14:paraId="4A084F5B" w14:textId="77777777" w:rsidR="005C1F90" w:rsidRPr="004F473D" w:rsidRDefault="005C1F90" w:rsidP="000143EE">
            <w:pPr>
              <w:ind w:firstLine="312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F473D">
              <w:rPr>
                <w:rFonts w:ascii="Times New Roman" w:hAnsi="Times New Roman" w:cs="Times New Roman"/>
                <w:color w:val="000000"/>
                <w:sz w:val="28"/>
              </w:rPr>
              <w:t xml:space="preserve">3. Пилотный проект реализуется с целью совершенствования и модернизации порядка проведения горизонтального мониторинга, </w:t>
            </w:r>
            <w:r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предусмотренного </w:t>
            </w:r>
            <w:r w:rsidRPr="004F473D">
              <w:rPr>
                <w:rFonts w:ascii="Times New Roman" w:hAnsi="Times New Roman" w:cs="Times New Roman"/>
                <w:b/>
                <w:color w:val="000000"/>
                <w:sz w:val="28"/>
              </w:rPr>
              <w:t>главой 15</w:t>
            </w:r>
            <w:r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Налогового кодекса,</w:t>
            </w:r>
            <w:r w:rsidRPr="004F473D">
              <w:rPr>
                <w:rFonts w:ascii="Times New Roman" w:hAnsi="Times New Roman" w:cs="Times New Roman"/>
                <w:color w:val="000000"/>
                <w:sz w:val="28"/>
              </w:rPr>
              <w:t xml:space="preserve"> в том числе установления требований к системе внутреннего контроля (далее – СВК) и информационным системам налогоплательщика для взаимодействия, а также внесения изменений и дополнений в действующее законодательство Республики Казахстан.</w:t>
            </w:r>
          </w:p>
        </w:tc>
        <w:tc>
          <w:tcPr>
            <w:tcW w:w="4253" w:type="dxa"/>
          </w:tcPr>
          <w:p w14:paraId="3BD93C30" w14:textId="77777777" w:rsidR="005C1F90" w:rsidRPr="004F473D" w:rsidRDefault="005C1F90" w:rsidP="000D0135">
            <w:pPr>
              <w:ind w:firstLine="312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F473D">
              <w:rPr>
                <w:rFonts w:ascii="Times New Roman" w:hAnsi="Times New Roman" w:cs="Times New Roman"/>
                <w:color w:val="000000"/>
                <w:sz w:val="28"/>
              </w:rPr>
              <w:t>3. Пилотный проект реализуется с целью совершенствования и модернизации порядка проведения горизонтального мониторинга</w:t>
            </w:r>
            <w:r w:rsidR="002611C8" w:rsidRPr="004F473D">
              <w:rPr>
                <w:rFonts w:ascii="Times New Roman" w:hAnsi="Times New Roman" w:cs="Times New Roman"/>
                <w:color w:val="000000"/>
                <w:sz w:val="28"/>
              </w:rPr>
              <w:t>, в том числе установления требований к системе внутреннего контроля (далее – СВК)</w:t>
            </w:r>
            <w:r w:rsidRPr="004F473D">
              <w:rPr>
                <w:rFonts w:ascii="Times New Roman" w:hAnsi="Times New Roman" w:cs="Times New Roman"/>
                <w:color w:val="000000"/>
                <w:sz w:val="28"/>
              </w:rPr>
              <w:t xml:space="preserve"> и информационным системам налогоплательщика для взаимодействия, а также вн</w:t>
            </w:r>
            <w:r w:rsidR="00E307B7" w:rsidRPr="004F473D">
              <w:rPr>
                <w:rFonts w:ascii="Times New Roman" w:hAnsi="Times New Roman" w:cs="Times New Roman"/>
                <w:color w:val="000000"/>
                <w:sz w:val="28"/>
              </w:rPr>
              <w:t xml:space="preserve">есения изменений и дополнений в </w:t>
            </w:r>
            <w:r w:rsidRPr="004F473D">
              <w:rPr>
                <w:rFonts w:ascii="Times New Roman" w:hAnsi="Times New Roman" w:cs="Times New Roman"/>
                <w:color w:val="000000"/>
                <w:sz w:val="28"/>
              </w:rPr>
              <w:t>действующее законод</w:t>
            </w:r>
            <w:r w:rsidR="00C06296" w:rsidRPr="004F473D">
              <w:rPr>
                <w:rFonts w:ascii="Times New Roman" w:hAnsi="Times New Roman" w:cs="Times New Roman"/>
                <w:color w:val="000000"/>
                <w:sz w:val="28"/>
              </w:rPr>
              <w:t>ательство Республики Казахстан.</w:t>
            </w:r>
          </w:p>
        </w:tc>
        <w:tc>
          <w:tcPr>
            <w:tcW w:w="4819" w:type="dxa"/>
          </w:tcPr>
          <w:p w14:paraId="17E6C705" w14:textId="41DD3E23" w:rsidR="002B439E" w:rsidRPr="004002B7" w:rsidRDefault="002B439E" w:rsidP="000D0135">
            <w:pPr>
              <w:pStyle w:val="a3"/>
              <w:ind w:firstLine="31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Приведение в </w:t>
            </w:r>
            <w:proofErr w:type="gramStart"/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соответствие  </w:t>
            </w:r>
            <w:r w:rsidR="004833D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="00781FF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="009A138F" w:rsidRPr="009A138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пунктом 1-1</w:t>
            </w:r>
            <w:r w:rsidR="00781FFE" w:rsidRPr="00781FF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статьи 68</w:t>
            </w:r>
            <w:r w:rsidR="004833D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791E6C" w:rsidRPr="00AB643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Кодекс</w:t>
            </w:r>
            <w:r w:rsidR="00781FF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а</w:t>
            </w:r>
            <w:r w:rsidR="00791E6C" w:rsidRPr="00AB643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AB6430" w:rsidRPr="00AB643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Республики Ка</w:t>
            </w:r>
            <w:r w:rsidR="00AB643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захстан «</w:t>
            </w:r>
            <w:r w:rsidR="00AB6430" w:rsidRPr="00AB643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 налогах и других</w:t>
            </w:r>
            <w:r w:rsidR="00AB643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обязательных платежах в бюджет»</w:t>
            </w:r>
            <w:r w:rsidR="00AB6430" w:rsidRPr="00AB643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(Налоговый кодекс)</w:t>
            </w:r>
            <w:r w:rsidR="004833D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редакционные правки по юридической технике</w:t>
            </w:r>
            <w:r w:rsid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14:paraId="0B6DCC88" w14:textId="77777777" w:rsidR="005C1F90" w:rsidRPr="004002B7" w:rsidRDefault="005C1F90" w:rsidP="000D0135">
            <w:pPr>
              <w:ind w:right="140" w:firstLine="312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D66BB8" w:rsidRPr="004002B7" w14:paraId="1676DFAE" w14:textId="77777777" w:rsidTr="009A138F">
        <w:trPr>
          <w:trHeight w:val="1091"/>
        </w:trPr>
        <w:tc>
          <w:tcPr>
            <w:tcW w:w="568" w:type="dxa"/>
          </w:tcPr>
          <w:p w14:paraId="1DB3EBFD" w14:textId="77777777" w:rsidR="00D66BB8" w:rsidRPr="004002B7" w:rsidRDefault="00814896" w:rsidP="00FF067D">
            <w:pPr>
              <w:pStyle w:val="a3"/>
              <w:ind w:hanging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D66BB8"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1A711198" w14:textId="77777777" w:rsidR="00D66BB8" w:rsidRPr="004002B7" w:rsidRDefault="00155789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пункт 5-1</w:t>
            </w:r>
          </w:p>
        </w:tc>
        <w:tc>
          <w:tcPr>
            <w:tcW w:w="4394" w:type="dxa"/>
          </w:tcPr>
          <w:p w14:paraId="7EBCAF09" w14:textId="77777777" w:rsidR="00BD7968" w:rsidRPr="000D0135" w:rsidRDefault="00D66BB8" w:rsidP="000D0135">
            <w:pPr>
              <w:ind w:firstLine="607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5-1. Упрощенный режим горизонтального мониторинга заключается в применении положений настоящих Правил, за исключением положений относительно СВК</w:t>
            </w:r>
            <w:r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>, налогоплательщиками, указанными в подпунктах 5) и 6) пункта 7 настоящих Правил.</w:t>
            </w:r>
          </w:p>
          <w:p w14:paraId="2793DCAA" w14:textId="77777777" w:rsidR="00D66BB8" w:rsidRPr="00BD7968" w:rsidRDefault="00D66BB8" w:rsidP="00D66BB8">
            <w:pPr>
              <w:ind w:firstLine="607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BD796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Упрощенный режим горизонтального мониторинга вправе применять:</w:t>
            </w:r>
          </w:p>
          <w:p w14:paraId="6E852AEA" w14:textId="77777777" w:rsidR="006101D0" w:rsidRPr="00BD7968" w:rsidRDefault="00D66BB8" w:rsidP="00BD7968">
            <w:pPr>
              <w:ind w:firstLine="607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BD7968">
              <w:rPr>
                <w:rFonts w:ascii="Times New Roman" w:hAnsi="Times New Roman" w:cs="Times New Roman"/>
                <w:b/>
                <w:color w:val="000000"/>
                <w:sz w:val="28"/>
              </w:rPr>
              <w:t>1) субъекты среднего предпринимательства;</w:t>
            </w:r>
          </w:p>
          <w:p w14:paraId="05CC45F4" w14:textId="77777777" w:rsidR="00D66BB8" w:rsidRPr="00BD7968" w:rsidRDefault="00D66BB8" w:rsidP="00D66BB8">
            <w:pPr>
              <w:ind w:firstLine="607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BD7968">
              <w:rPr>
                <w:rFonts w:ascii="Times New Roman" w:hAnsi="Times New Roman" w:cs="Times New Roman"/>
                <w:b/>
                <w:color w:val="000000"/>
                <w:sz w:val="28"/>
              </w:rPr>
              <w:t>2) субъекты крупного предпринимательства.</w:t>
            </w:r>
          </w:p>
          <w:p w14:paraId="08A44755" w14:textId="77777777" w:rsidR="00D66BB8" w:rsidRPr="004002B7" w:rsidRDefault="00791E6C" w:rsidP="000D0135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      </w:t>
            </w:r>
            <w:r w:rsidR="00D66BB8"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>Данные подпункты настоящего пункта распространяются на налогоплательщиков,</w:t>
            </w:r>
            <w:r w:rsidR="00D66BB8"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которые ведут бухгалтерский, налоговый, производственный и другие виды учетов, связанных с раскрытием показателей налоговой отчетности, в программном обеспечении отличном от учетной системы SAP (</w:t>
            </w:r>
            <w:proofErr w:type="spellStart"/>
            <w:r w:rsidR="00D66BB8" w:rsidRPr="004002B7">
              <w:rPr>
                <w:rFonts w:ascii="Times New Roman" w:hAnsi="Times New Roman" w:cs="Times New Roman"/>
                <w:color w:val="000000"/>
                <w:sz w:val="28"/>
              </w:rPr>
              <w:t>Systemanalyse</w:t>
            </w:r>
            <w:proofErr w:type="spellEnd"/>
            <w:r w:rsidR="00D66BB8"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D66BB8" w:rsidRPr="004002B7">
              <w:rPr>
                <w:rFonts w:ascii="Times New Roman" w:hAnsi="Times New Roman" w:cs="Times New Roman"/>
                <w:color w:val="000000"/>
                <w:sz w:val="28"/>
              </w:rPr>
              <w:t>Programmentwicklung</w:t>
            </w:r>
            <w:proofErr w:type="spellEnd"/>
            <w:r w:rsidR="00D66BB8" w:rsidRPr="004002B7">
              <w:rPr>
                <w:rFonts w:ascii="Times New Roman" w:hAnsi="Times New Roman" w:cs="Times New Roman"/>
                <w:color w:val="000000"/>
                <w:sz w:val="28"/>
              </w:rPr>
              <w:t>).</w:t>
            </w:r>
          </w:p>
        </w:tc>
        <w:tc>
          <w:tcPr>
            <w:tcW w:w="4253" w:type="dxa"/>
          </w:tcPr>
          <w:p w14:paraId="2151495E" w14:textId="77777777" w:rsidR="00C918E1" w:rsidRDefault="00BD7968" w:rsidP="000D0135">
            <w:pPr>
              <w:ind w:firstLine="172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F473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 5-1. Упрощенный режим горизонтального мониторинга </w:t>
            </w:r>
            <w:r w:rsidR="00C918E1" w:rsidRPr="004002B7">
              <w:rPr>
                <w:rFonts w:ascii="Times New Roman" w:hAnsi="Times New Roman" w:cs="Times New Roman"/>
                <w:color w:val="000000"/>
                <w:sz w:val="28"/>
              </w:rPr>
              <w:t>заключается в применении положений настоящих Правил, за исключением положений относительно СВК</w:t>
            </w:r>
            <w:r w:rsidR="00C918E1"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</w:p>
          <w:p w14:paraId="46786B8C" w14:textId="77777777" w:rsidR="00D66BB8" w:rsidRPr="000D0135" w:rsidRDefault="004F473D" w:rsidP="000D0135">
            <w:pPr>
              <w:ind w:firstLine="172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highlight w:val="yellow"/>
              </w:rPr>
            </w:pPr>
            <w:r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  </w:t>
            </w:r>
            <w:r w:rsidR="00C918E1"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Указанный режим  применяется </w:t>
            </w:r>
            <w:r w:rsidR="007539F9" w:rsidRPr="004F473D">
              <w:rPr>
                <w:rFonts w:ascii="Times New Roman" w:hAnsi="Times New Roman" w:cs="Times New Roman"/>
                <w:b/>
                <w:color w:val="000000"/>
                <w:sz w:val="28"/>
              </w:rPr>
              <w:t>субъектами среднего и крупного предпринимательств</w:t>
            </w:r>
            <w:r w:rsidR="00C918E1"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(</w:t>
            </w:r>
            <w:r w:rsidR="00C918E1" w:rsidRPr="000D0135">
              <w:rPr>
                <w:rFonts w:ascii="Times New Roman" w:hAnsi="Times New Roman" w:cs="Times New Roman"/>
                <w:b/>
                <w:color w:val="000000"/>
                <w:sz w:val="28"/>
                <w:lang w:val="kk-KZ"/>
              </w:rPr>
              <w:t xml:space="preserve">за исключением </w:t>
            </w:r>
            <w:r w:rsidR="00C918E1" w:rsidRPr="000D0135">
              <w:rPr>
                <w:rFonts w:ascii="Times New Roman" w:hAnsi="Times New Roman" w:cs="Times New Roman"/>
                <w:b/>
                <w:color w:val="000000"/>
                <w:sz w:val="28"/>
                <w:lang w:val="kk-KZ"/>
              </w:rPr>
              <w:lastRenderedPageBreak/>
              <w:t>недропользователей</w:t>
            </w:r>
            <w:r w:rsidR="00C918E1"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>)</w:t>
            </w:r>
            <w:r w:rsidR="007539F9" w:rsidRPr="000D0135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, </w:t>
            </w:r>
            <w:r w:rsidR="00BD7968" w:rsidRPr="004F473D">
              <w:rPr>
                <w:rFonts w:ascii="Times New Roman" w:hAnsi="Times New Roman" w:cs="Times New Roman"/>
                <w:color w:val="000000"/>
                <w:sz w:val="28"/>
              </w:rPr>
              <w:t>которые ведут бухгалтерский, налоговый, производственный и другие виды учетов, связанных с раскрытием показателей налоговой отчетности, в программном обеспечении отличном от учетной системы SAP (</w:t>
            </w:r>
            <w:proofErr w:type="spellStart"/>
            <w:r w:rsidR="00BD7968" w:rsidRPr="004F473D">
              <w:rPr>
                <w:rFonts w:ascii="Times New Roman" w:hAnsi="Times New Roman" w:cs="Times New Roman"/>
                <w:color w:val="000000"/>
                <w:sz w:val="28"/>
              </w:rPr>
              <w:t>Systemanalyse</w:t>
            </w:r>
            <w:proofErr w:type="spellEnd"/>
            <w:r w:rsidR="00BD7968" w:rsidRPr="004F473D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BD7968" w:rsidRPr="004F473D">
              <w:rPr>
                <w:rFonts w:ascii="Times New Roman" w:hAnsi="Times New Roman" w:cs="Times New Roman"/>
                <w:color w:val="000000"/>
                <w:sz w:val="28"/>
              </w:rPr>
              <w:t>Programmentwicklung</w:t>
            </w:r>
            <w:proofErr w:type="spellEnd"/>
            <w:r w:rsidR="00BD7968" w:rsidRPr="004F473D">
              <w:rPr>
                <w:rFonts w:ascii="Times New Roman" w:hAnsi="Times New Roman" w:cs="Times New Roman"/>
                <w:color w:val="000000"/>
                <w:sz w:val="28"/>
              </w:rPr>
              <w:t>)</w:t>
            </w:r>
            <w:r w:rsidR="00C918E1" w:rsidRPr="000D0135"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4819" w:type="dxa"/>
          </w:tcPr>
          <w:p w14:paraId="14C2AFE1" w14:textId="77777777" w:rsidR="00791E6C" w:rsidRPr="000D0135" w:rsidRDefault="00791E6C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1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Редакционное</w:t>
            </w:r>
            <w:r w:rsidRPr="000D013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изменение второго и третьего абзаца </w:t>
            </w:r>
            <w:r w:rsidRPr="000D0135">
              <w:rPr>
                <w:rFonts w:ascii="Times New Roman" w:hAnsi="Times New Roman" w:cs="Times New Roman"/>
                <w:bCs/>
                <w:sz w:val="28"/>
                <w:szCs w:val="28"/>
              </w:rPr>
              <w:t>по юридической технике, д</w:t>
            </w:r>
            <w:r w:rsidRPr="000D0135">
              <w:rPr>
                <w:rFonts w:ascii="Times New Roman" w:hAnsi="Times New Roman" w:cs="Times New Roman"/>
                <w:sz w:val="28"/>
                <w:szCs w:val="28"/>
              </w:rPr>
              <w:t xml:space="preserve">обавлена уточняющая формулировка в части </w:t>
            </w:r>
            <w:proofErr w:type="spellStart"/>
            <w:r w:rsidRPr="000D0135">
              <w:rPr>
                <w:rFonts w:ascii="Times New Roman" w:hAnsi="Times New Roman" w:cs="Times New Roman"/>
                <w:sz w:val="28"/>
                <w:szCs w:val="28"/>
              </w:rPr>
              <w:t>недропользователей</w:t>
            </w:r>
            <w:proofErr w:type="spellEnd"/>
            <w:r w:rsidRPr="000D01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BE2124C" w14:textId="022F849C" w:rsidR="00791E6C" w:rsidRPr="009A138F" w:rsidRDefault="00430D92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В соотвествии со статьей 723 Налогового кодекса</w:t>
            </w:r>
            <w:r w:rsidR="00B836C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, также Кодекса Республики Казахстан </w:t>
            </w:r>
            <w:r w:rsidR="00B836C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«О недрах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 и</w:t>
            </w:r>
            <w:r w:rsidR="00B836C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 недропользовании»</w:t>
            </w:r>
            <w:proofErr w:type="spellStart"/>
            <w:r w:rsidR="00B836C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</w:t>
            </w:r>
            <w:r w:rsidR="00166D83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едропользователи</w:t>
            </w:r>
            <w:proofErr w:type="spellEnd"/>
            <w:r w:rsidR="00166D83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осуществляют </w:t>
            </w:r>
            <w:r w:rsidR="00B836C8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раздельный </w:t>
            </w:r>
            <w:r w:rsidR="00166D83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производственный и налоговый учет </w:t>
            </w:r>
            <w:r w:rsidR="00B836C8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по контрактам </w:t>
            </w:r>
            <w:r w:rsidR="00166D83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 учетом специфики налогового законодательства и закон</w:t>
            </w:r>
            <w:r w:rsidR="003D2B56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одательства о недропользовании</w:t>
            </w:r>
            <w:r w:rsidR="00AB144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14:paraId="7AE4B2FD" w14:textId="77777777" w:rsidR="00BD7968" w:rsidRPr="00791E6C" w:rsidRDefault="00166D83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Таким образом, горизонтальный мониторинг </w:t>
            </w:r>
            <w:proofErr w:type="spellStart"/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недропользователей</w:t>
            </w:r>
            <w:proofErr w:type="spellEnd"/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необходимо проводить с</w:t>
            </w:r>
            <w:r w:rsidR="00020153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учетом положений относительно Системы внутреннего контроля (далее – С</w:t>
            </w:r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ВК</w:t>
            </w:r>
            <w:r w:rsidR="00020153"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)</w:t>
            </w:r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14:paraId="32B39BC2" w14:textId="77777777" w:rsidR="00BD7968" w:rsidRPr="00791E6C" w:rsidRDefault="00BD7968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2F6B2118" w14:textId="77777777" w:rsidR="00BD7968" w:rsidRPr="000D0135" w:rsidRDefault="00BD7968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</w:p>
          <w:p w14:paraId="3BE1515D" w14:textId="77777777" w:rsidR="00BD7968" w:rsidRPr="000D0135" w:rsidRDefault="00BD7968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</w:p>
          <w:p w14:paraId="4DFB26BD" w14:textId="77777777" w:rsidR="00BD7968" w:rsidRPr="000D0135" w:rsidRDefault="00BD7968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</w:p>
          <w:p w14:paraId="370A0537" w14:textId="77777777" w:rsidR="00BD7968" w:rsidRPr="000D0135" w:rsidRDefault="00BD7968" w:rsidP="000D0135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</w:p>
        </w:tc>
      </w:tr>
      <w:tr w:rsidR="00781FFE" w:rsidRPr="004002B7" w14:paraId="7B435227" w14:textId="77777777" w:rsidTr="009A138F">
        <w:trPr>
          <w:trHeight w:val="1091"/>
        </w:trPr>
        <w:tc>
          <w:tcPr>
            <w:tcW w:w="568" w:type="dxa"/>
          </w:tcPr>
          <w:p w14:paraId="696FE1BD" w14:textId="77777777" w:rsidR="00781FFE" w:rsidRPr="004002B7" w:rsidRDefault="00781FFE" w:rsidP="00781FFE">
            <w:pPr>
              <w:pStyle w:val="a3"/>
              <w:ind w:hanging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0433ED1A" w14:textId="77777777" w:rsidR="00781FFE" w:rsidRPr="004002B7" w:rsidRDefault="00781FFE" w:rsidP="00781F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пункт 6</w:t>
            </w:r>
          </w:p>
        </w:tc>
        <w:tc>
          <w:tcPr>
            <w:tcW w:w="4394" w:type="dxa"/>
          </w:tcPr>
          <w:p w14:paraId="571B9EF7" w14:textId="77777777" w:rsidR="00781FFE" w:rsidRPr="009A138F" w:rsidRDefault="00781FFE" w:rsidP="00781FFE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6. Реализация Пилотного проекта осуществляется в </w:t>
            </w:r>
            <w:r w:rsidRPr="00B836C8">
              <w:rPr>
                <w:rFonts w:ascii="Times New Roman" w:hAnsi="Times New Roman" w:cs="Times New Roman"/>
                <w:b/>
                <w:color w:val="000000"/>
                <w:sz w:val="28"/>
              </w:rPr>
              <w:t>следующие</w:t>
            </w:r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срок</w:t>
            </w:r>
            <w:r w:rsidRPr="00B836C8">
              <w:rPr>
                <w:rFonts w:ascii="Times New Roman" w:hAnsi="Times New Roman" w:cs="Times New Roman"/>
                <w:b/>
                <w:color w:val="000000"/>
                <w:sz w:val="28"/>
              </w:rPr>
              <w:t>и</w:t>
            </w:r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>:</w:t>
            </w:r>
          </w:p>
          <w:p w14:paraId="59AE3D20" w14:textId="77777777" w:rsidR="00781FFE" w:rsidRPr="004002B7" w:rsidRDefault="00781FFE" w:rsidP="00781FFE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b/>
                <w:color w:val="000000"/>
                <w:sz w:val="28"/>
              </w:rPr>
              <w:t>по налогоплательщикам, указанным в подпунктах 1), 3) и 4) пункта 7 настоящих Правил, с даты подписания Соглашения о взаимодействии по 31 декабря 2025 года;</w:t>
            </w:r>
          </w:p>
          <w:p w14:paraId="0C6BD4D6" w14:textId="77777777" w:rsidR="00781FFE" w:rsidRDefault="00781FFE" w:rsidP="00781FFE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по налогоплательщикам, определенным подпунктом 2) пункта 7 настоящих Правил, – в сроки, установленные указанным подпунктом, по 31 декабря 2025 года;</w:t>
            </w:r>
          </w:p>
          <w:p w14:paraId="1FD0D1E9" w14:textId="77777777" w:rsidR="00781FFE" w:rsidRPr="00020153" w:rsidRDefault="00781FFE" w:rsidP="00781FFE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   </w:t>
            </w:r>
            <w:r w:rsidRPr="00020153">
              <w:rPr>
                <w:rFonts w:ascii="Times New Roman" w:hAnsi="Times New Roman" w:cs="Times New Roman"/>
                <w:b/>
                <w:color w:val="000000"/>
                <w:sz w:val="28"/>
              </w:rPr>
              <w:t>по субъектам среднего и крупного предпринимательства, указанным в подпунктах 5) и 6) пункта 7 настоящих Правил, – со дня подписания Соглашения о взаимодействии по 31 декабря 2027 года.</w:t>
            </w:r>
          </w:p>
        </w:tc>
        <w:tc>
          <w:tcPr>
            <w:tcW w:w="4253" w:type="dxa"/>
          </w:tcPr>
          <w:p w14:paraId="22FA1DED" w14:textId="77777777" w:rsidR="00781FFE" w:rsidRPr="00F43ABC" w:rsidRDefault="00781FFE" w:rsidP="00781FFE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6. Реализация Пилотного проекта осуществляется </w:t>
            </w:r>
            <w:r w:rsidRPr="00F43ABC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срок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до</w:t>
            </w:r>
            <w:r w:rsidRPr="00F43ABC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31 декабря 2026 года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включите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lang w:val="kk-KZ"/>
              </w:rPr>
              <w:t>л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ьно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.</w:t>
            </w:r>
          </w:p>
          <w:p w14:paraId="2600DD29" w14:textId="77777777" w:rsidR="00781FFE" w:rsidRPr="004002B7" w:rsidRDefault="00781FFE" w:rsidP="009A138F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819" w:type="dxa"/>
            <w:vAlign w:val="center"/>
          </w:tcPr>
          <w:p w14:paraId="1849B698" w14:textId="77777777" w:rsidR="00781FFE" w:rsidRPr="004002B7" w:rsidRDefault="00781FFE" w:rsidP="00781FFE">
            <w:pPr>
              <w:ind w:right="140"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Участниками пилотного проекта являются 25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НП</w:t>
            </w: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из которых</w:t>
            </w: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8</w:t>
            </w: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НП находятся на этапе внедрения информационной системы горизонтального мониторинга, 18 НП на этапе </w:t>
            </w:r>
            <w:proofErr w:type="spellStart"/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работы.</w:t>
            </w:r>
          </w:p>
          <w:p w14:paraId="5EEEA7AE" w14:textId="77777777" w:rsidR="00781FFE" w:rsidRPr="004002B7" w:rsidRDefault="00781FFE" w:rsidP="00781FFE">
            <w:pPr>
              <w:ind w:right="140"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По состоянию на первый квартал 2025 года ни один участник пилотного проекта не внедрил </w:t>
            </w: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полностью раскрытие налоговой отчетности и системы необходимых контролей в </w:t>
            </w:r>
            <w:r w:rsidRPr="0002015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информационной систем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</w:t>
            </w:r>
            <w:r w:rsidRPr="0002015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горизонтального мониторинга</w:t>
            </w: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. Согласно сведениям, поступающим от налогоплательщиков, полное внедрение всей необходимой информации, раскрывающей налоговый и бухгалтерский учет в </w:t>
            </w:r>
            <w:r w:rsidRPr="0002015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информационной системе горизонтального мониторинга</w:t>
            </w: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планируется в течение второго полугодия 2025 года и до конца 2026 года. </w:t>
            </w:r>
          </w:p>
          <w:p w14:paraId="04A39C7A" w14:textId="77777777" w:rsidR="00781FFE" w:rsidRDefault="00781FFE" w:rsidP="00781FFE">
            <w:pPr>
              <w:ind w:right="140"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Для качественного внедрения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пилотного </w:t>
            </w: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проекта горизонтального мониторинга необходимо продолжить совместную работу Комитета с участниками пилотного проекта по реализации пилотного проекта и предоставить бизнесу дополнительное время. Внедрение горизонтального мониторинга также предусматривает полную автоматизацию учетных систем НП.</w:t>
            </w:r>
          </w:p>
          <w:p w14:paraId="5A3340A1" w14:textId="3EADEB9C" w:rsidR="00781FFE" w:rsidRPr="00B836C8" w:rsidRDefault="00781FFE" w:rsidP="00781FFE">
            <w:pPr>
              <w:ind w:right="140"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В связи с чем, срок реализации пилотного проекта по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горизонтальному мониторингу предлагается установить по всем НП, указанным в пункте </w:t>
            </w:r>
            <w:r w:rsidRPr="0002015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7 Правил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br/>
              <w:t>до 31 декабря 2026 года включительно.</w:t>
            </w:r>
          </w:p>
        </w:tc>
      </w:tr>
      <w:tr w:rsidR="00C37F06" w:rsidRPr="004002B7" w14:paraId="692CBEBC" w14:textId="77777777" w:rsidTr="009A138F">
        <w:trPr>
          <w:trHeight w:val="807"/>
        </w:trPr>
        <w:tc>
          <w:tcPr>
            <w:tcW w:w="568" w:type="dxa"/>
          </w:tcPr>
          <w:p w14:paraId="60B3910F" w14:textId="77777777" w:rsidR="00C37F06" w:rsidRPr="004002B7" w:rsidRDefault="00814896" w:rsidP="00FF067D">
            <w:pPr>
              <w:pStyle w:val="a3"/>
              <w:ind w:hanging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AE17B1"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63D0E60E" w14:textId="31349DEF" w:rsidR="00C37F06" w:rsidRPr="004F473D" w:rsidRDefault="00781FFE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proofErr w:type="spellStart"/>
            <w:r w:rsidR="00090142" w:rsidRPr="000D0135">
              <w:rPr>
                <w:rFonts w:ascii="Times New Roman" w:hAnsi="Times New Roman" w:cs="Times New Roman"/>
                <w:sz w:val="28"/>
                <w:szCs w:val="28"/>
              </w:rPr>
              <w:t>бзац</w:t>
            </w:r>
            <w:proofErr w:type="spellEnd"/>
            <w:r w:rsidR="00090142" w:rsidRPr="000D0135">
              <w:rPr>
                <w:rFonts w:ascii="Times New Roman" w:hAnsi="Times New Roman" w:cs="Times New Roman"/>
                <w:sz w:val="28"/>
                <w:szCs w:val="28"/>
              </w:rPr>
              <w:t xml:space="preserve"> второй подпункта 1) </w:t>
            </w:r>
            <w:r w:rsidR="00C37F06" w:rsidRPr="004F473D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090142" w:rsidRPr="000D01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37F06" w:rsidRPr="004F473D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4394" w:type="dxa"/>
          </w:tcPr>
          <w:p w14:paraId="60169FB8" w14:textId="4A9BA0A2" w:rsidR="00C37F06" w:rsidRPr="004002B7" w:rsidRDefault="00C37F06" w:rsidP="009A138F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5EFA409D" w14:textId="77777777" w:rsidR="00C37F06" w:rsidRDefault="00C37F0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сумма стоимостных балансов фиксированных активов на конец налогового периода согласно декларации налогоплательщика по корпоративному подоходному налогу за год, предшествующий году, в котором подается заявление о заключении Соглашения о взаимодействии, составляет не менее 325000-кратного месячного расчетного показателя, установленного законом о республиканском бюджете и действующего на конец года, в котором подается заявление о заключении Соглашения о взаимодействии;</w:t>
            </w:r>
          </w:p>
          <w:p w14:paraId="7632AB90" w14:textId="4F6E3347" w:rsidR="00C37F06" w:rsidRPr="004002B7" w:rsidRDefault="00C37F06" w:rsidP="009A138F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3" w:type="dxa"/>
          </w:tcPr>
          <w:p w14:paraId="10ECAFD9" w14:textId="51B20F1F" w:rsidR="00C37F06" w:rsidRPr="004002B7" w:rsidRDefault="00C37F06" w:rsidP="009A138F">
            <w:pPr>
              <w:jc w:val="both"/>
              <w:rPr>
                <w:rFonts w:ascii="Times New Roman" w:hAnsi="Times New Roman" w:cs="Times New Roman"/>
              </w:rPr>
            </w:pPr>
          </w:p>
          <w:p w14:paraId="483D6E9D" w14:textId="5565B2C3" w:rsidR="00C37F06" w:rsidRPr="004002B7" w:rsidRDefault="00C37F06" w:rsidP="009A138F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90142">
              <w:rPr>
                <w:rFonts w:ascii="Times New Roman" w:hAnsi="Times New Roman" w:cs="Times New Roman"/>
                <w:color w:val="000000"/>
                <w:sz w:val="28"/>
              </w:rPr>
              <w:t xml:space="preserve">сумма стоимостных балансов фиксированных активов на конец налогового периода согласно декларации налогоплательщика по корпоративному подоходному налогу за год, предшествующий году, в котором подается заявление о заключении Соглашения о взаимодействии, составляет не менее 325000-кратного месячного расчетного показателя, установленного законом о республиканском бюджете и действующего на конец года, </w:t>
            </w:r>
            <w:r w:rsidR="007340F6" w:rsidRPr="00090142">
              <w:rPr>
                <w:rFonts w:ascii="Times New Roman" w:hAnsi="Times New Roman" w:cs="Times New Roman"/>
                <w:b/>
                <w:color w:val="000000"/>
                <w:sz w:val="28"/>
              </w:rPr>
              <w:t>предшествующего году,</w:t>
            </w:r>
            <w:r w:rsidR="007340F6" w:rsidRPr="0009014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090142">
              <w:rPr>
                <w:rFonts w:ascii="Times New Roman" w:hAnsi="Times New Roman" w:cs="Times New Roman"/>
                <w:color w:val="000000"/>
                <w:sz w:val="28"/>
              </w:rPr>
              <w:t>в котором подается заявление о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заключении Соглашения о взаимодействии;</w:t>
            </w:r>
          </w:p>
        </w:tc>
        <w:tc>
          <w:tcPr>
            <w:tcW w:w="4819" w:type="dxa"/>
            <w:vAlign w:val="center"/>
          </w:tcPr>
          <w:p w14:paraId="77C95705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21C60CB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5B9F688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A338E63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46EA2150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F0CE07E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4C0D00DD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29E6F5E1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C73792E" w14:textId="77777777" w:rsidR="00FE3DDD" w:rsidRPr="004002B7" w:rsidRDefault="00FE3DDD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4FC9548" w14:textId="77777777" w:rsidR="00FE3DDD" w:rsidRPr="004002B7" w:rsidRDefault="00FE3DDD" w:rsidP="000D0135">
            <w:pPr>
              <w:ind w:right="14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38F7AE25" w14:textId="77777777" w:rsidR="00FE3DDD" w:rsidRPr="004002B7" w:rsidRDefault="00FE3DDD" w:rsidP="000D0135">
            <w:pPr>
              <w:ind w:right="14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7A2397D" w14:textId="77777777" w:rsidR="00BC18DF" w:rsidRDefault="00BC18DF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4A1354A4" w14:textId="77777777" w:rsidR="00BC18DF" w:rsidRDefault="00BC18DF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0E083C2" w14:textId="127B20BE" w:rsidR="00FE3DDD" w:rsidRPr="004002B7" w:rsidRDefault="007340F6" w:rsidP="000D0135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Редакционная правка, уточняющая формулировка.</w:t>
            </w:r>
          </w:p>
          <w:p w14:paraId="102B5371" w14:textId="77777777" w:rsidR="00C37F06" w:rsidRPr="004002B7" w:rsidRDefault="00C37F0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90142" w:rsidRPr="004002B7" w14:paraId="644091EA" w14:textId="77777777" w:rsidTr="009A138F">
        <w:trPr>
          <w:trHeight w:val="558"/>
        </w:trPr>
        <w:tc>
          <w:tcPr>
            <w:tcW w:w="568" w:type="dxa"/>
            <w:tcBorders>
              <w:right w:val="single" w:sz="4" w:space="0" w:color="auto"/>
            </w:tcBorders>
          </w:tcPr>
          <w:p w14:paraId="749E2456" w14:textId="77777777" w:rsidR="00090142" w:rsidRDefault="003751BF" w:rsidP="00FF067D">
            <w:pPr>
              <w:pStyle w:val="a3"/>
              <w:ind w:left="360" w:hanging="3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1E4E29D" w14:textId="77777777" w:rsidR="00090142" w:rsidRPr="004F473D" w:rsidRDefault="004F473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135">
              <w:rPr>
                <w:rFonts w:ascii="Times New Roman" w:hAnsi="Times New Roman" w:cs="Times New Roman"/>
                <w:sz w:val="28"/>
                <w:szCs w:val="28"/>
              </w:rPr>
              <w:t>подпункт 5) пункта 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74D6861C" w14:textId="77777777" w:rsidR="00090142" w:rsidRPr="004002B7" w:rsidRDefault="00090142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5) субъекты среднего предпринимательства;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64E3E1B9" w14:textId="77777777" w:rsidR="00090142" w:rsidRPr="00662AE6" w:rsidRDefault="00090142" w:rsidP="00090142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90142">
              <w:rPr>
                <w:rFonts w:ascii="Times New Roman" w:hAnsi="Times New Roman" w:cs="Times New Roman"/>
                <w:color w:val="000000"/>
                <w:sz w:val="28"/>
              </w:rPr>
              <w:t>5) субъекты среднего предпринимательства</w:t>
            </w:r>
            <w:r w:rsidRPr="00090142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, за исключением </w:t>
            </w:r>
            <w:proofErr w:type="spellStart"/>
            <w:r w:rsidRPr="00090142">
              <w:rPr>
                <w:rFonts w:ascii="Times New Roman" w:hAnsi="Times New Roman" w:cs="Times New Roman"/>
                <w:b/>
                <w:color w:val="000000"/>
                <w:sz w:val="28"/>
              </w:rPr>
              <w:t>недропользователей</w:t>
            </w:r>
            <w:proofErr w:type="spellEnd"/>
            <w:r w:rsidRPr="00662AE6">
              <w:rPr>
                <w:rFonts w:ascii="Times New Roman" w:hAnsi="Times New Roman" w:cs="Times New Roman"/>
                <w:color w:val="000000"/>
                <w:sz w:val="28"/>
              </w:rPr>
              <w:t>;</w:t>
            </w:r>
          </w:p>
          <w:p w14:paraId="1557524C" w14:textId="77777777" w:rsidR="00090142" w:rsidRPr="004002B7" w:rsidRDefault="00090142" w:rsidP="00090142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42432EB2" w14:textId="5173F5B3" w:rsidR="009A138F" w:rsidRDefault="00BC18DF" w:rsidP="00090142">
            <w:pPr>
              <w:pStyle w:val="a3"/>
              <w:ind w:firstLine="321"/>
              <w:jc w:val="both"/>
              <w:rPr>
                <w:rFonts w:ascii="Times New Roman" w:hAnsi="Times New Roman" w:cs="Times New Roman"/>
                <w:bCs/>
                <w:strike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lastRenderedPageBreak/>
              <w:t xml:space="preserve">В соотвествии со статьей 723 Налогового кодекса, также Кодекса Республики Казахстан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«О недрах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 и недропользовании»</w:t>
            </w:r>
            <w:r w:rsidR="00D0232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н</w:t>
            </w:r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едропользователи</w:t>
            </w:r>
            <w:proofErr w:type="spellEnd"/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осуществляют раздельный производственный и налоговый учет по контрактам с учетом специфики налогового законодательства и законодательства о недропользовании</w:t>
            </w:r>
            <w:r w:rsidR="009A138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14:paraId="6EAFAB03" w14:textId="5C8054D4" w:rsidR="00090142" w:rsidRPr="004002B7" w:rsidRDefault="00090142" w:rsidP="00090142">
            <w:pPr>
              <w:pStyle w:val="a3"/>
              <w:ind w:firstLine="321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Таким образом, горизонтальный мониторинг </w:t>
            </w:r>
            <w:proofErr w:type="spellStart"/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недропользователей</w:t>
            </w:r>
            <w:proofErr w:type="spellEnd"/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необходимо проводить с учетом положений относительно СВК.</w:t>
            </w:r>
          </w:p>
        </w:tc>
      </w:tr>
      <w:tr w:rsidR="00090142" w:rsidRPr="004002B7" w14:paraId="27BC7241" w14:textId="77777777" w:rsidTr="009A138F">
        <w:trPr>
          <w:trHeight w:val="558"/>
        </w:trPr>
        <w:tc>
          <w:tcPr>
            <w:tcW w:w="568" w:type="dxa"/>
            <w:tcBorders>
              <w:right w:val="single" w:sz="4" w:space="0" w:color="auto"/>
            </w:tcBorders>
          </w:tcPr>
          <w:p w14:paraId="1C2AB9B8" w14:textId="77777777" w:rsidR="00090142" w:rsidRDefault="003751BF" w:rsidP="00FF067D">
            <w:pPr>
              <w:pStyle w:val="a3"/>
              <w:ind w:left="360" w:hanging="3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E23770D" w14:textId="77777777" w:rsidR="00090142" w:rsidRPr="004F473D" w:rsidRDefault="004F473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135">
              <w:rPr>
                <w:rFonts w:ascii="Times New Roman" w:hAnsi="Times New Roman" w:cs="Times New Roman"/>
                <w:sz w:val="28"/>
                <w:szCs w:val="28"/>
              </w:rPr>
              <w:t>подпункт 6) пункта 7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219AF1D6" w14:textId="77777777" w:rsidR="00090142" w:rsidRPr="004002B7" w:rsidRDefault="00090142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6) субъекты крупного предпринимательства.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503C567D" w14:textId="77777777" w:rsidR="00090142" w:rsidRPr="004002B7" w:rsidRDefault="00090142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AE6">
              <w:rPr>
                <w:rFonts w:ascii="Times New Roman" w:hAnsi="Times New Roman" w:cs="Times New Roman"/>
                <w:color w:val="000000"/>
                <w:sz w:val="28"/>
              </w:rPr>
              <w:t>6) субъекты крупного предпринимательства</w:t>
            </w:r>
            <w:r w:rsidRPr="00662AE6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, за исключением </w:t>
            </w:r>
            <w:proofErr w:type="spellStart"/>
            <w:r w:rsidRPr="00662AE6">
              <w:rPr>
                <w:rFonts w:ascii="Times New Roman" w:hAnsi="Times New Roman" w:cs="Times New Roman"/>
                <w:b/>
                <w:color w:val="000000"/>
                <w:sz w:val="28"/>
              </w:rPr>
              <w:t>недропользователей</w:t>
            </w:r>
            <w:proofErr w:type="spellEnd"/>
            <w:r w:rsidRPr="00662AE6"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692887A4" w14:textId="37BB476F" w:rsidR="00BC18DF" w:rsidRPr="00C54A4A" w:rsidRDefault="00BC18DF" w:rsidP="00BC18DF">
            <w:pPr>
              <w:pStyle w:val="a3"/>
              <w:ind w:firstLine="17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В соотвествии со статьей 723 Налогового кодекса, также Кодекса Республики Казахстан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«О недрах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 и недропользовании»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</w:t>
            </w:r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едропользователи</w:t>
            </w:r>
            <w:proofErr w:type="spellEnd"/>
            <w:r w:rsidRPr="00791E6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осуществляют раздельный производственный и налоговый учет по контрактам с учетом специфики налогового законодательства и законодательства о недропользовании </w:t>
            </w:r>
          </w:p>
          <w:p w14:paraId="5B5A069C" w14:textId="77777777" w:rsidR="00090142" w:rsidRPr="004002B7" w:rsidRDefault="00090142" w:rsidP="00090142">
            <w:pPr>
              <w:pStyle w:val="a3"/>
              <w:ind w:firstLine="321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Таким образом, горизонтальный мониторинг </w:t>
            </w:r>
            <w:proofErr w:type="spellStart"/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недропользователей</w:t>
            </w:r>
            <w:proofErr w:type="spellEnd"/>
            <w:r w:rsidRPr="004002B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необходимо проводить с учетом положений относительно СВК.</w:t>
            </w:r>
          </w:p>
        </w:tc>
      </w:tr>
      <w:tr w:rsidR="008E07F7" w:rsidRPr="004002B7" w14:paraId="7F139540" w14:textId="77777777" w:rsidTr="009A138F">
        <w:trPr>
          <w:trHeight w:val="558"/>
        </w:trPr>
        <w:tc>
          <w:tcPr>
            <w:tcW w:w="568" w:type="dxa"/>
            <w:tcBorders>
              <w:right w:val="single" w:sz="4" w:space="0" w:color="auto"/>
            </w:tcBorders>
          </w:tcPr>
          <w:p w14:paraId="0377EA74" w14:textId="77777777" w:rsidR="008E07F7" w:rsidRPr="004002B7" w:rsidRDefault="003751BF" w:rsidP="00FF067D">
            <w:pPr>
              <w:pStyle w:val="a3"/>
              <w:ind w:left="360" w:hanging="3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E07F7"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A6A1884" w14:textId="77777777" w:rsidR="008E07F7" w:rsidRPr="004002B7" w:rsidRDefault="008E07F7" w:rsidP="00FF067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пункт 11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433B5885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11. При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работе изучаются:</w:t>
            </w:r>
          </w:p>
          <w:p w14:paraId="56BFB49E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  <w:b/>
              </w:rPr>
            </w:pPr>
            <w:bookmarkStart w:id="2" w:name="z71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порядок представления первичных документов, налоговых регистров </w:t>
            </w:r>
            <w:r w:rsidRPr="00FA425E">
              <w:rPr>
                <w:rFonts w:ascii="Times New Roman" w:hAnsi="Times New Roman" w:cs="Times New Roman"/>
                <w:b/>
                <w:color w:val="000000"/>
                <w:sz w:val="28"/>
              </w:rPr>
              <w:t>и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регистров 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бухгалтерского учета, форм налоговой отчетности по каждому налогу </w:t>
            </w:r>
            <w:r w:rsidRPr="004002B7">
              <w:rPr>
                <w:rFonts w:ascii="Times New Roman" w:hAnsi="Times New Roman" w:cs="Times New Roman"/>
                <w:b/>
                <w:color w:val="000000"/>
                <w:sz w:val="28"/>
              </w:rPr>
              <w:t>и трансфертному ценообразованию;</w:t>
            </w:r>
          </w:p>
          <w:p w14:paraId="1380E41F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bookmarkStart w:id="3" w:name="z72"/>
            <w:bookmarkEnd w:id="2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информационные системы (программы), используемые налогоплательщиком для организации и ведения бухгалтерского, налогового и других видов учетов, уровень их автоматизации и взаимодействия;</w:t>
            </w:r>
          </w:p>
          <w:p w14:paraId="52BC411E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bookmarkStart w:id="4" w:name="z73"/>
            <w:bookmarkEnd w:id="3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СВК </w:t>
            </w:r>
            <w:r w:rsidRPr="00C06296">
              <w:rPr>
                <w:rFonts w:ascii="Times New Roman" w:hAnsi="Times New Roman" w:cs="Times New Roman"/>
                <w:b/>
                <w:color w:val="000000"/>
                <w:sz w:val="28"/>
              </w:rPr>
              <w:t>в сфере налогового учета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, в том числе уровень автоматизации;</w:t>
            </w:r>
          </w:p>
          <w:p w14:paraId="1B1AFD28" w14:textId="77777777" w:rsidR="008E07F7" w:rsidRPr="00083176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  <w:b/>
              </w:rPr>
            </w:pPr>
            <w:bookmarkStart w:id="5" w:name="z74"/>
            <w:bookmarkEnd w:id="4"/>
            <w:r w:rsidRPr="00083176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исторические данные, влияющие на исполнение налоговых обязательств, в том числе по трансфертному ценообразованию, за непроверенные периоды в пределах срока исковой давности.</w:t>
            </w:r>
          </w:p>
          <w:bookmarkEnd w:id="5"/>
          <w:p w14:paraId="756EB887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33A9FA72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11. При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работе изучаются:</w:t>
            </w:r>
          </w:p>
          <w:p w14:paraId="1AF9B45E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порядок представления первичных документов, налоговых регистров</w:t>
            </w:r>
            <w:r w:rsidR="00FA425E" w:rsidRPr="00FA42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</w:t>
            </w:r>
            <w:r w:rsidR="00FA42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регистров </w:t>
            </w:r>
            <w:r w:rsidR="00FA42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бухгалтерского учета </w:t>
            </w:r>
            <w:r w:rsidR="00FA425E" w:rsidRPr="000D01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форм налоговой отчетности по каждому налогу;</w:t>
            </w:r>
          </w:p>
          <w:p w14:paraId="78894287" w14:textId="77777777" w:rsidR="00166D83" w:rsidRPr="004002B7" w:rsidRDefault="00166D83" w:rsidP="000D0135">
            <w:pPr>
              <w:ind w:firstLine="3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CA20B7" w14:textId="77777777" w:rsidR="008E07F7" w:rsidRPr="004002B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информационные системы (программы), используемые налогоплательщиком для организации и ведения бухгалтерского, налогового и других видов учетов, уровень их автоматизации и взаимодействия;</w:t>
            </w:r>
          </w:p>
          <w:p w14:paraId="1955E712" w14:textId="77777777" w:rsidR="008E07F7" w:rsidRDefault="008E07F7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СВК, в </w:t>
            </w:r>
            <w:r w:rsidR="00F83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 числе уровень автоматизации.</w:t>
            </w:r>
          </w:p>
          <w:p w14:paraId="0F8E682C" w14:textId="77777777" w:rsidR="0093454F" w:rsidRDefault="0093454F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3F1029" w14:textId="29C8B8FF" w:rsidR="0093454F" w:rsidRPr="00083176" w:rsidRDefault="0093454F" w:rsidP="000D0135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48FBCDD1" w14:textId="14CFEFDF" w:rsidR="007B4134" w:rsidRPr="00E40211" w:rsidRDefault="00D0313A" w:rsidP="00E402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  </w:t>
            </w:r>
            <w:r w:rsid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рактика пилотного проекта показала, что изучение исторических данных не влияет на внедрение горизонтального мониторинга.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Соглашения о 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взаимодействии Комитет и Участник утверждают дорожную карту, включающую диагностику бизнес-процессов, информационных систем и внутреннего контроля, что достаточно для успешного завершения </w:t>
            </w:r>
            <w:proofErr w:type="spellStart"/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редпроектной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   </w:t>
            </w:r>
            <w:r w:rsid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елью изучения исторических данных является выявление схем уклонения от уплаты налогов и оценка добросовестности налогоплательщика. Однако концепция горизонтального мониторинга основана на доверии и безупречной репутации участников.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ходе пилотного проекта схем минимизации налогов и взаиморасчётов с </w:t>
            </w:r>
            <w:proofErr w:type="spellStart"/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лжепредприятиями</w:t>
            </w:r>
            <w:proofErr w:type="spellEnd"/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выявлено, нарушения носили методологический характер. Налогоплательщики обеспечивали полное раскрытие информац</w:t>
            </w:r>
            <w:r w:rsidR="007373EA" w:rsidRP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ии, препятствий не установлено.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этом Комитет вправе проводить налоговые проверки в п</w:t>
            </w:r>
            <w:r w:rsidR="007373EA" w:rsidRP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ределах срока исковой давности.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Учитывая изложенное, проведение изучения исторических данных на </w:t>
            </w:r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этапе </w:t>
            </w:r>
            <w:proofErr w:type="spellStart"/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предпроектной</w:t>
            </w:r>
            <w:proofErr w:type="spellEnd"/>
            <w:r w:rsidR="007373EA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нецелесообразно.</w:t>
            </w:r>
          </w:p>
        </w:tc>
      </w:tr>
      <w:tr w:rsidR="008E07F7" w:rsidRPr="004002B7" w14:paraId="29344ACE" w14:textId="77777777" w:rsidTr="009A138F">
        <w:trPr>
          <w:trHeight w:val="558"/>
        </w:trPr>
        <w:tc>
          <w:tcPr>
            <w:tcW w:w="568" w:type="dxa"/>
            <w:tcBorders>
              <w:right w:val="single" w:sz="4" w:space="0" w:color="auto"/>
            </w:tcBorders>
          </w:tcPr>
          <w:p w14:paraId="2D51BFA6" w14:textId="77777777" w:rsidR="008E07F7" w:rsidRPr="004002B7" w:rsidRDefault="003751BF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E048E9"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431FF79" w14:textId="77777777" w:rsidR="008E07F7" w:rsidRPr="004002B7" w:rsidRDefault="0068236F" w:rsidP="00FF067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E07F7" w:rsidRPr="004002B7">
              <w:rPr>
                <w:rFonts w:ascii="Times New Roman" w:hAnsi="Times New Roman" w:cs="Times New Roman"/>
                <w:sz w:val="28"/>
                <w:szCs w:val="28"/>
              </w:rPr>
              <w:t>ункт 12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7D229953" w14:textId="77777777" w:rsidR="008E07F7" w:rsidRPr="004002B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12.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Предпроектная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работа регулируется в рамках Соглашения о взаимодействии.</w:t>
            </w:r>
          </w:p>
          <w:p w14:paraId="3360F339" w14:textId="77777777" w:rsidR="008E07F7" w:rsidRPr="004002B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</w:rPr>
            </w:pPr>
            <w:bookmarkStart w:id="6" w:name="z76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При этом срок реализации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составляет 12 (двенадцать) месяцев с даты заключения Соглашения о взаимодействии. Срок реализации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продлевается по согласованию сторон, </w:t>
            </w:r>
            <w:r w:rsidRPr="004002B7">
              <w:rPr>
                <w:rFonts w:ascii="Times New Roman" w:hAnsi="Times New Roman" w:cs="Times New Roman"/>
                <w:b/>
                <w:color w:val="000000"/>
                <w:sz w:val="28"/>
              </w:rPr>
              <w:t>но не более чем на 6 (шесть) месяцев.</w:t>
            </w:r>
          </w:p>
          <w:p w14:paraId="295FA51B" w14:textId="77777777" w:rsidR="008E07F7" w:rsidRPr="00083176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</w:rPr>
            </w:pPr>
            <w:bookmarkStart w:id="7" w:name="z77"/>
            <w:bookmarkEnd w:id="6"/>
            <w:r w:rsidRPr="00083176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Срок реализации </w:t>
            </w:r>
            <w:proofErr w:type="spellStart"/>
            <w:r w:rsidRPr="00083176">
              <w:rPr>
                <w:rFonts w:ascii="Times New Roman" w:hAnsi="Times New Roman" w:cs="Times New Roman"/>
                <w:b/>
                <w:color w:val="000000"/>
                <w:sz w:val="28"/>
              </w:rPr>
              <w:t>предпроектной</w:t>
            </w:r>
            <w:proofErr w:type="spellEnd"/>
            <w:r w:rsidRPr="00083176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работы приостанавливается на период:</w:t>
            </w:r>
          </w:p>
          <w:p w14:paraId="554DB6A7" w14:textId="77777777" w:rsidR="008E07F7" w:rsidRPr="00083176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</w:rPr>
            </w:pPr>
            <w:bookmarkStart w:id="8" w:name="z78"/>
            <w:bookmarkEnd w:id="7"/>
            <w:r w:rsidRPr="00083176">
              <w:rPr>
                <w:rFonts w:ascii="Times New Roman" w:hAnsi="Times New Roman" w:cs="Times New Roman"/>
                <w:b/>
                <w:color w:val="000000"/>
                <w:sz w:val="28"/>
              </w:rPr>
              <w:t>1) изучения исторических данных и обсуждения их результатов с участником Пилотного проекта;</w:t>
            </w:r>
          </w:p>
          <w:p w14:paraId="21650733" w14:textId="77777777" w:rsidR="008E07F7" w:rsidRPr="00083176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</w:rPr>
            </w:pPr>
            <w:bookmarkStart w:id="9" w:name="z79"/>
            <w:bookmarkEnd w:id="8"/>
            <w:r w:rsidRPr="00083176">
              <w:rPr>
                <w:rFonts w:ascii="Times New Roman" w:hAnsi="Times New Roman" w:cs="Times New Roman"/>
                <w:b/>
                <w:color w:val="000000"/>
                <w:sz w:val="28"/>
              </w:rPr>
              <w:t>2) проведения налоговой проверки, предусмотренной пунктом 31 настоящих Правил, и обжалования результатов налоговой проверки.</w:t>
            </w:r>
          </w:p>
          <w:p w14:paraId="3BD203E6" w14:textId="77777777" w:rsidR="008E07F7" w:rsidRPr="0081778F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0" w:name="z80"/>
            <w:bookmarkEnd w:id="9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Права и обязанности налогоплательщиков, органов 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государственных доходов, условия соблюдения налоговой тайны и сохранения режима конфиденциальности в отношении получаемой информации в рамках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</w:t>
            </w:r>
            <w:r w:rsidRPr="00817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регулируются также Соглашением о взаимодействии.</w:t>
            </w:r>
          </w:p>
          <w:p w14:paraId="02EC5644" w14:textId="77777777" w:rsidR="0081778F" w:rsidRPr="0081778F" w:rsidRDefault="0081778F" w:rsidP="000D0135">
            <w:pPr>
              <w:ind w:firstLine="4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61BA9" w14:textId="77777777" w:rsidR="008E07F7" w:rsidRPr="004002B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</w:rPr>
            </w:pPr>
            <w:bookmarkStart w:id="11" w:name="z81"/>
            <w:bookmarkEnd w:id="10"/>
            <w:r w:rsidRPr="008177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рамках Соглашения о взаимодействии между налогоплательщиком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и Комитетом утверждается дорожная карта с указанием мероприятий, сроков реализации и ответственных лиц.</w:t>
            </w:r>
          </w:p>
          <w:p w14:paraId="484FFBA3" w14:textId="77777777" w:rsidR="003E6D4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12" w:name="z82"/>
            <w:bookmarkEnd w:id="11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3F757382" w14:textId="77777777" w:rsidR="008E07F7" w:rsidRPr="009665C5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Предпроектная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работа проводится как дистанционно (в том числе посредством предоставления налогоплательщиком удаленного доступа к учетным данным и системе внутреннего контроля), так и с выездом по месту нахождения участника Пилотного проекта и (или) нахождению его основных активов (при необходимости физической 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проверки системы внутреннего контроля налогоплательщика и его </w:t>
            </w:r>
            <w:r w:rsidRPr="009665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информационных систем).</w:t>
            </w:r>
          </w:p>
          <w:p w14:paraId="17DD0D28" w14:textId="77777777" w:rsidR="009665C5" w:rsidRPr="009665C5" w:rsidRDefault="009665C5" w:rsidP="000D0135">
            <w:pPr>
              <w:ind w:firstLine="4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DF958A" w14:textId="3D4D3477" w:rsidR="00D71F3B" w:rsidRDefault="008E07F7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13" w:name="z83"/>
            <w:bookmarkEnd w:id="12"/>
            <w:r w:rsidRPr="009665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итогам </w:t>
            </w:r>
            <w:proofErr w:type="spellStart"/>
            <w:r w:rsidRPr="009665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предпроектной</w:t>
            </w:r>
            <w:proofErr w:type="spellEnd"/>
            <w:r w:rsidRPr="009665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работы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подписывает</w:t>
            </w:r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>ся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Протокол о результатах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по вопросам, предусмотренным пунктом 11 настоящих Правил</w:t>
            </w:r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>, с приложением соответствующих рекомендации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  <w:bookmarkStart w:id="14" w:name="z84"/>
            <w:bookmarkEnd w:id="13"/>
          </w:p>
          <w:p w14:paraId="691CB794" w14:textId="77777777" w:rsidR="008E07F7" w:rsidRPr="009A138F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Протокол о результатах </w:t>
            </w:r>
            <w:proofErr w:type="spellStart"/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>предпроектной</w:t>
            </w:r>
            <w:proofErr w:type="spellEnd"/>
            <w:r w:rsidRPr="009A138F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работы подписывается заместителем Председателя Комитета (или лицом, его замещающим), курирующим вопросы Пилотного проекта, и участником Пилотного проекта.</w:t>
            </w:r>
            <w:bookmarkEnd w:id="14"/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0DBBA526" w14:textId="77777777" w:rsidR="008E07F7" w:rsidRPr="004002B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12.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Предпроектная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работа регулируется в рамках Соглашения о взаимодействии.</w:t>
            </w:r>
          </w:p>
          <w:p w14:paraId="72BB6A5C" w14:textId="77777777" w:rsidR="008E07F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При этом срок реализации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составляет 12 (двенадцать) месяцев с даты заключения Соглашения о взаимодействии. Срок реализации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</w:t>
            </w:r>
            <w:r w:rsidR="00AF3B11"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8E214A" w:rsidRPr="008E214A">
              <w:rPr>
                <w:rFonts w:ascii="Times New Roman" w:hAnsi="Times New Roman" w:cs="Times New Roman"/>
                <w:color w:val="000000"/>
                <w:sz w:val="28"/>
              </w:rPr>
              <w:t>продлевается</w:t>
            </w:r>
            <w:r w:rsidR="008E2557" w:rsidRPr="004002B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  <w:r w:rsidR="008E2557" w:rsidRPr="004002B7">
              <w:rPr>
                <w:rFonts w:ascii="Times New Roman" w:hAnsi="Times New Roman" w:cs="Times New Roman"/>
                <w:color w:val="000000"/>
                <w:sz w:val="28"/>
              </w:rPr>
              <w:t>по согласованию сторон.</w:t>
            </w:r>
          </w:p>
          <w:p w14:paraId="1AEC372C" w14:textId="77777777" w:rsidR="00BA0AF5" w:rsidRPr="00BA0AF5" w:rsidRDefault="00BA0AF5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7FE116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24EB024E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66C420BB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0D28A132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6ABCA6EB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625C8892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12F024E7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21C47FEC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0A6C3796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749D2777" w14:textId="77777777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4C00065A" w14:textId="43F7FD79" w:rsidR="00083176" w:rsidRDefault="00083176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1BC3F5CF" w14:textId="77777777" w:rsidR="00AB144A" w:rsidRDefault="00AB144A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14:paraId="380089EE" w14:textId="77777777" w:rsidR="008E07F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Права и обязанности налогоплательщиков, органов 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государственных доходов, условия соблюдения налоговой тайны и сохранения режима конфиденциальности в отношении получаемой информации в рамках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регулируются также Соглашением о взаимодействии.</w:t>
            </w:r>
          </w:p>
          <w:p w14:paraId="07B84422" w14:textId="77777777" w:rsidR="008E07F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6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рамках Соглашения о взаимодействии между налогоплательщиком и Комитетом утверждается дорожная карта с указанием мероприятий, сроков реализации и ответственных лиц.</w:t>
            </w:r>
          </w:p>
          <w:p w14:paraId="431A8991" w14:textId="77777777" w:rsidR="008E07F7" w:rsidRPr="004002B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E6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Предпроектная</w:t>
            </w:r>
            <w:proofErr w:type="spellEnd"/>
            <w:r w:rsidRPr="003E6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работа проводится как дистанционно (в том числе посредством предоставления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налогоплательщиком удаленного доступа к учетным данным и системе внутреннего контроля), так и с выездом по месту нахождения участника Пилотного проекта и (или) нахождению его основных активов (при необходимости 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физической проверки системы внутреннего контроля налогоплательщика и его информационных систем).</w:t>
            </w:r>
          </w:p>
          <w:p w14:paraId="6C1C68DF" w14:textId="04E4D471" w:rsidR="00CE680C" w:rsidRPr="004002B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По итогам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</w:t>
            </w:r>
            <w:r w:rsidR="00D71F3B" w:rsidRPr="00C54A4A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Комитет подписывает с участником пилотного </w:t>
            </w:r>
            <w:proofErr w:type="gramStart"/>
            <w:r w:rsidR="00D71F3B" w:rsidRPr="00C54A4A">
              <w:rPr>
                <w:rFonts w:ascii="Times New Roman" w:hAnsi="Times New Roman" w:cs="Times New Roman"/>
                <w:b/>
                <w:color w:val="000000"/>
                <w:sz w:val="28"/>
              </w:rPr>
              <w:t>проекта</w:t>
            </w:r>
            <w:r w:rsidR="00D71F3B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D71F3B"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Протокол</w:t>
            </w:r>
            <w:proofErr w:type="gram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о результатах </w:t>
            </w:r>
            <w:proofErr w:type="spellStart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>предпроектной</w:t>
            </w:r>
            <w:proofErr w:type="spellEnd"/>
            <w:r w:rsidRPr="004002B7">
              <w:rPr>
                <w:rFonts w:ascii="Times New Roman" w:hAnsi="Times New Roman" w:cs="Times New Roman"/>
                <w:color w:val="000000"/>
                <w:sz w:val="28"/>
              </w:rPr>
              <w:t xml:space="preserve"> работы по вопросам, предусмотренным пунктом 11 настоящих Правил.</w:t>
            </w:r>
          </w:p>
          <w:p w14:paraId="519D0620" w14:textId="6A684DA3" w:rsidR="008E07F7" w:rsidRDefault="008E07F7" w:rsidP="000D0135">
            <w:pPr>
              <w:ind w:firstLine="456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18F0341E" w14:textId="1BFBBD8F" w:rsidR="00D71F3B" w:rsidRPr="009A138F" w:rsidRDefault="00D71F3B" w:rsidP="000D0135">
            <w:pPr>
              <w:ind w:firstLine="456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520C152D" w14:textId="187873A2" w:rsidR="008E07F7" w:rsidRPr="004002B7" w:rsidRDefault="00D0313A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lastRenderedPageBreak/>
              <w:t>П</w:t>
            </w:r>
            <w:r w:rsidR="00B83880" w:rsidRPr="004002B7">
              <w:rPr>
                <w:rFonts w:ascii="Times New Roman" w:hAnsi="Times New Roman" w:cs="Times New Roman"/>
                <w:sz w:val="28"/>
                <w:lang w:val="kk-KZ"/>
              </w:rPr>
              <w:t>родление реализации предпроектной работы должно осуществлят</w:t>
            </w:r>
            <w:r w:rsidR="005022DB" w:rsidRPr="004002B7">
              <w:rPr>
                <w:rFonts w:ascii="Times New Roman" w:hAnsi="Times New Roman" w:cs="Times New Roman"/>
                <w:sz w:val="28"/>
                <w:lang w:val="kk-KZ"/>
              </w:rPr>
              <w:t>ь</w:t>
            </w:r>
            <w:r w:rsidR="00B83880" w:rsidRPr="004002B7">
              <w:rPr>
                <w:rFonts w:ascii="Times New Roman" w:hAnsi="Times New Roman" w:cs="Times New Roman"/>
                <w:sz w:val="28"/>
                <w:lang w:val="kk-KZ"/>
              </w:rPr>
              <w:t>ся по согласованию сторон без ограничений, так как пилотный проект неоднократно продлевался</w:t>
            </w:r>
            <w:r w:rsidR="00AB144A">
              <w:rPr>
                <w:rFonts w:ascii="Times New Roman" w:hAnsi="Times New Roman" w:cs="Times New Roman"/>
                <w:sz w:val="28"/>
                <w:lang w:val="kk-KZ"/>
              </w:rPr>
              <w:t>,</w:t>
            </w:r>
            <w:r w:rsidR="00B83880" w:rsidRPr="004002B7">
              <w:rPr>
                <w:rFonts w:ascii="Times New Roman" w:hAnsi="Times New Roman" w:cs="Times New Roman"/>
                <w:sz w:val="28"/>
                <w:lang w:val="kk-KZ"/>
              </w:rPr>
              <w:t xml:space="preserve"> и в настоящее время продлевается до 31</w:t>
            </w:r>
            <w:r w:rsidR="00CE30D1">
              <w:rPr>
                <w:rFonts w:ascii="Times New Roman" w:hAnsi="Times New Roman" w:cs="Times New Roman"/>
                <w:sz w:val="28"/>
                <w:lang w:val="kk-KZ"/>
              </w:rPr>
              <w:t xml:space="preserve"> декабря </w:t>
            </w:r>
            <w:r w:rsidR="00B83880" w:rsidRPr="004002B7">
              <w:rPr>
                <w:rFonts w:ascii="Times New Roman" w:hAnsi="Times New Roman" w:cs="Times New Roman"/>
                <w:sz w:val="28"/>
                <w:lang w:val="kk-KZ"/>
              </w:rPr>
              <w:t xml:space="preserve">2026 года. </w:t>
            </w:r>
          </w:p>
          <w:p w14:paraId="3495349E" w14:textId="77777777" w:rsidR="0047429F" w:rsidRPr="004002B7" w:rsidRDefault="0047429F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5B105FFF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1E3FA83C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654DA427" w14:textId="337B4AB6" w:rsidR="00D0313A" w:rsidRPr="00BA52B7" w:rsidRDefault="008D70F1" w:rsidP="00D031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ins w:id="15" w:author="Денис Гасс Олегович" w:date="2025-11-05T11:15:00Z"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    </w:t>
              </w:r>
            </w:ins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рактика пилотного проекта показала, что изучение исторических данных не влияет на внедрение горизонтального мониторинга.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Соглашения о взаимодействии Комитет и Участник утверждают дорожную карту, включающую диагностику бизнес-процессов, информационных систем и внутреннего контроля, что достаточно для успешного завершения </w:t>
            </w:r>
            <w:proofErr w:type="spellStart"/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редпроектной</w:t>
            </w:r>
            <w:proofErr w:type="spellEnd"/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работы;</w:t>
            </w:r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   Ц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елью изучения исторических данных является выявление схем уклонения от уплаты налогов и оценка добросовестности 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налогоплательщика. Однако концепция горизонтального мониторинга основана на доверии и безупречной репутации участников.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ходе пилотного проекта схем минимизации налогов и взаиморасчётов с </w:t>
            </w:r>
            <w:proofErr w:type="spellStart"/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лжепредприятиями</w:t>
            </w:r>
            <w:proofErr w:type="spellEnd"/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выявлено, нарушения носили методологический характер. Налогоплательщики обеспечивали полное раскрытие информац</w:t>
            </w:r>
            <w:r w:rsidR="00D0313A" w:rsidRP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ии, препятствий не установлено.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этом Комитет вправе проводить налоговые проверки в п</w:t>
            </w:r>
            <w:r w:rsidR="00D0313A" w:rsidRP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ределах срока исковой давности.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D03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Учитывая изложенное, проведение изучения исторических данных на этапе </w:t>
            </w:r>
            <w:proofErr w:type="spellStart"/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предпроектной</w:t>
            </w:r>
            <w:proofErr w:type="spellEnd"/>
            <w:r w:rsidR="00D0313A"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нецелесообразно.</w:t>
            </w:r>
          </w:p>
          <w:p w14:paraId="41D6FD60" w14:textId="77777777" w:rsidR="008E07F7" w:rsidRPr="009A138F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6FC33526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2EDAD483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1C177A09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4BB179F2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72A0081C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00641A27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1B4C06F0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4EB2E494" w14:textId="77777777" w:rsidR="008E07F7" w:rsidRPr="004002B7" w:rsidRDefault="008E07F7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7A389266" w14:textId="77777777" w:rsidR="00AB144A" w:rsidRDefault="00675D34" w:rsidP="009A138F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75D34">
              <w:rPr>
                <w:rFonts w:ascii="Times New Roman" w:hAnsi="Times New Roman" w:cs="Times New Roman"/>
                <w:sz w:val="28"/>
              </w:rPr>
              <w:lastRenderedPageBreak/>
              <w:t xml:space="preserve">    </w:t>
            </w:r>
          </w:p>
          <w:p w14:paraId="5EA6480B" w14:textId="77777777" w:rsidR="00AB144A" w:rsidRDefault="00AB144A" w:rsidP="009A138F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3D06B186" w14:textId="77777777" w:rsidR="00AB144A" w:rsidRDefault="00AB144A" w:rsidP="009A138F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48D911DB" w14:textId="77777777" w:rsidR="00AB144A" w:rsidRDefault="00AB144A" w:rsidP="009A138F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CCD9319" w14:textId="3653D32C" w:rsidR="008C25DA" w:rsidRPr="004002B7" w:rsidRDefault="00675D34" w:rsidP="009A138F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Редакционная правка</w:t>
            </w:r>
            <w:r>
              <w:rPr>
                <w:rFonts w:ascii="Times New Roman" w:hAnsi="Times New Roman" w:cs="Times New Roman"/>
                <w:sz w:val="28"/>
              </w:rPr>
              <w:t>, п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риведение в соответствие</w:t>
            </w:r>
            <w:r w:rsidRPr="004002B7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t>в связи с исключением абзаца восьмого настоящего пункта.</w:t>
            </w:r>
          </w:p>
          <w:p w14:paraId="6590EBD7" w14:textId="77777777" w:rsidR="008C25DA" w:rsidRPr="004002B7" w:rsidRDefault="008C25DA" w:rsidP="000D0135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14:paraId="49B46931" w14:textId="74E5321A" w:rsidR="008E07F7" w:rsidRPr="004002B7" w:rsidRDefault="008E07F7" w:rsidP="009A138F">
            <w:pPr>
              <w:pStyle w:val="a3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</w:tr>
      <w:tr w:rsidR="00FB47E6" w:rsidRPr="004002B7" w14:paraId="1703722E" w14:textId="77777777" w:rsidTr="009A138F">
        <w:trPr>
          <w:trHeight w:val="558"/>
        </w:trPr>
        <w:tc>
          <w:tcPr>
            <w:tcW w:w="568" w:type="dxa"/>
            <w:tcBorders>
              <w:right w:val="single" w:sz="4" w:space="0" w:color="auto"/>
            </w:tcBorders>
          </w:tcPr>
          <w:p w14:paraId="562677AF" w14:textId="77777777" w:rsidR="00FB47E6" w:rsidRPr="00FF067D" w:rsidRDefault="003751BF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10</w:t>
            </w:r>
            <w:r w:rsidR="00FF0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CCA4CEB" w14:textId="77777777" w:rsidR="00FB47E6" w:rsidRPr="004002B7" w:rsidRDefault="00FF067D" w:rsidP="00FF067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 15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17F58CC5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>15. В период пилотного проекта Комитетом совместно с участниками пилотного проекта проводится работа по разработке требований:</w:t>
            </w:r>
          </w:p>
          <w:p w14:paraId="42261A4A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16" w:name="z96"/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представлению первичных документов, налоговых регистров </w:t>
            </w:r>
            <w:r w:rsidRPr="00F42164">
              <w:rPr>
                <w:rFonts w:ascii="Times New Roman" w:hAnsi="Times New Roman" w:cs="Times New Roman"/>
                <w:b/>
                <w:color w:val="000000"/>
                <w:sz w:val="28"/>
              </w:rPr>
              <w:t>и</w:t>
            </w: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регистров бухгалтерского учета, </w:t>
            </w: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форм налоговой отчетности по каждому налогу </w:t>
            </w:r>
            <w:r w:rsidRPr="00FF067D">
              <w:rPr>
                <w:rFonts w:ascii="Times New Roman" w:hAnsi="Times New Roman" w:cs="Times New Roman"/>
                <w:b/>
                <w:color w:val="000000"/>
                <w:sz w:val="28"/>
              </w:rPr>
              <w:t>и трансфертному ценообразованию</w:t>
            </w: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>;</w:t>
            </w:r>
          </w:p>
          <w:p w14:paraId="4ACB4F9D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17" w:name="z97"/>
            <w:bookmarkEnd w:id="16"/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установлению связей между первичными документами, регистрами бухгалтерского учета, налоговыми регистрами и формами налоговой отчетности;</w:t>
            </w:r>
          </w:p>
          <w:p w14:paraId="74BA25DB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18" w:name="z98"/>
            <w:bookmarkEnd w:id="17"/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формированию СВК;</w:t>
            </w:r>
          </w:p>
          <w:p w14:paraId="244B2B03" w14:textId="77777777" w:rsidR="00FB47E6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19" w:name="z99"/>
            <w:bookmarkEnd w:id="18"/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разработке и внедрению информационной системы горизонтального мониторинга, интеграции данной системы с Комитетом.</w:t>
            </w:r>
            <w:bookmarkEnd w:id="19"/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72BDCDA8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15. В период пилотного проекта Комитетом совместно с участниками пилотного проекта проводится работа по разработке требований:</w:t>
            </w:r>
          </w:p>
          <w:p w14:paraId="76878F61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представлению первичных д</w:t>
            </w:r>
            <w:r w:rsidR="00F42164">
              <w:rPr>
                <w:rFonts w:ascii="Times New Roman" w:hAnsi="Times New Roman" w:cs="Times New Roman"/>
                <w:color w:val="000000"/>
                <w:sz w:val="28"/>
              </w:rPr>
              <w:t>окументов, налоговых регистров</w:t>
            </w:r>
            <w:r w:rsidR="00F42164" w:rsidRPr="00F42164">
              <w:rPr>
                <w:rFonts w:ascii="Times New Roman" w:hAnsi="Times New Roman" w:cs="Times New Roman"/>
                <w:b/>
                <w:color w:val="000000"/>
                <w:sz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регистров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 xml:space="preserve">бухгалтерского учета </w:t>
            </w:r>
            <w:r w:rsidRPr="00FF067D">
              <w:rPr>
                <w:rFonts w:ascii="Times New Roman" w:hAnsi="Times New Roman" w:cs="Times New Roman"/>
                <w:b/>
                <w:color w:val="000000"/>
                <w:sz w:val="28"/>
              </w:rPr>
              <w:t>и</w:t>
            </w: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форм налоговой отчетности по каждому налогу;</w:t>
            </w:r>
          </w:p>
          <w:p w14:paraId="49946510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установлению связей между первичными документами, регистрами бухгалтерского учета, налоговыми регистрами и формами налоговой отчетности;</w:t>
            </w:r>
          </w:p>
          <w:p w14:paraId="5CF5F525" w14:textId="77777777" w:rsidR="00FF067D" w:rsidRPr="00FF067D" w:rsidRDefault="00FF067D" w:rsidP="00FF067D">
            <w:pPr>
              <w:ind w:firstLine="46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формированию СВК;</w:t>
            </w:r>
          </w:p>
          <w:p w14:paraId="62CA8094" w14:textId="77777777" w:rsidR="00FB47E6" w:rsidRDefault="00FF067D" w:rsidP="00FF067D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FF067D">
              <w:rPr>
                <w:rFonts w:ascii="Times New Roman" w:hAnsi="Times New Roman" w:cs="Times New Roman"/>
                <w:color w:val="000000"/>
                <w:sz w:val="28"/>
              </w:rPr>
              <w:t xml:space="preserve"> к разработке и внедрению информационной системы горизонтального мониторинга, интеграции данной системы с Комитетом.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0DB39C70" w14:textId="6C2D9054" w:rsidR="00FF067D" w:rsidRDefault="00675D34" w:rsidP="00FF067D">
            <w:pPr>
              <w:pStyle w:val="af5"/>
              <w:spacing w:before="0" w:beforeAutospacing="0" w:after="0" w:afterAutospacing="0"/>
              <w:ind w:firstLine="70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Налоговое администрирование по т</w:t>
            </w:r>
            <w:r w:rsidR="00FF067D" w:rsidRPr="005F32FE">
              <w:rPr>
                <w:sz w:val="28"/>
              </w:rPr>
              <w:t>рансфертно</w:t>
            </w:r>
            <w:r>
              <w:rPr>
                <w:sz w:val="28"/>
              </w:rPr>
              <w:t>му</w:t>
            </w:r>
            <w:r w:rsidR="00FF067D" w:rsidRPr="005F32FE">
              <w:rPr>
                <w:sz w:val="28"/>
              </w:rPr>
              <w:t xml:space="preserve"> ценообразовани</w:t>
            </w:r>
            <w:r>
              <w:rPr>
                <w:sz w:val="28"/>
              </w:rPr>
              <w:t>ю</w:t>
            </w:r>
            <w:r w:rsidR="00FF067D" w:rsidRPr="005F32FE">
              <w:rPr>
                <w:sz w:val="28"/>
              </w:rPr>
              <w:t xml:space="preserve"> требует детализированной документации, которая отсутствует у налогоплательщиков ввиду отсутствия связанности с нерезидентом. Процедура обмена информацией с иностранными </w:t>
            </w:r>
            <w:r w:rsidR="00FF067D" w:rsidRPr="005F32FE">
              <w:rPr>
                <w:sz w:val="28"/>
              </w:rPr>
              <w:lastRenderedPageBreak/>
              <w:t xml:space="preserve">налоговыми органами занимает значительное время, что делает невозможным оперативный контроль. </w:t>
            </w:r>
          </w:p>
          <w:p w14:paraId="3E853307" w14:textId="77777777" w:rsidR="00FB47E6" w:rsidRPr="00FF067D" w:rsidRDefault="00FB47E6" w:rsidP="00745FBD">
            <w:pPr>
              <w:pStyle w:val="af5"/>
              <w:spacing w:before="0" w:beforeAutospacing="0" w:after="0" w:afterAutospacing="0"/>
              <w:ind w:firstLine="708"/>
              <w:jc w:val="both"/>
              <w:rPr>
                <w:sz w:val="28"/>
              </w:rPr>
            </w:pPr>
          </w:p>
        </w:tc>
      </w:tr>
      <w:tr w:rsidR="00745FBD" w:rsidRPr="004002B7" w14:paraId="3AE5B4E8" w14:textId="77777777" w:rsidTr="009A138F">
        <w:trPr>
          <w:trHeight w:val="558"/>
        </w:trPr>
        <w:tc>
          <w:tcPr>
            <w:tcW w:w="568" w:type="dxa"/>
            <w:tcBorders>
              <w:right w:val="single" w:sz="4" w:space="0" w:color="auto"/>
            </w:tcBorders>
          </w:tcPr>
          <w:p w14:paraId="7A4011FE" w14:textId="77777777" w:rsidR="00745FBD" w:rsidRPr="004002B7" w:rsidRDefault="003751BF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745FBD"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6FF41D3" w14:textId="77777777" w:rsidR="00745FBD" w:rsidRPr="004002B7" w:rsidRDefault="00745FBD" w:rsidP="00FF067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пункт 16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98CFB92" w14:textId="77777777" w:rsidR="00745FBD" w:rsidRPr="00322226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16. В период </w:t>
            </w:r>
            <w:r w:rsidRPr="008C0FA6">
              <w:rPr>
                <w:rFonts w:ascii="Times New Roman" w:hAnsi="Times New Roman" w:cs="Times New Roman"/>
                <w:color w:val="000000"/>
                <w:sz w:val="28"/>
              </w:rPr>
              <w:t>до</w:t>
            </w:r>
            <w:r w:rsidRPr="008C0FA6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  <w:r w:rsidRPr="00F96A5C">
              <w:rPr>
                <w:rFonts w:ascii="Times New Roman" w:hAnsi="Times New Roman" w:cs="Times New Roman"/>
                <w:color w:val="000000"/>
                <w:sz w:val="28"/>
              </w:rPr>
              <w:t>1 октября 20</w:t>
            </w:r>
            <w:r w:rsidRPr="00F96A5C">
              <w:rPr>
                <w:rFonts w:ascii="Times New Roman" w:hAnsi="Times New Roman" w:cs="Times New Roman"/>
                <w:b/>
                <w:color w:val="000000"/>
                <w:sz w:val="28"/>
              </w:rPr>
              <w:t>25</w:t>
            </w:r>
            <w:r w:rsidRPr="00F96A5C">
              <w:rPr>
                <w:rFonts w:ascii="Times New Roman" w:hAnsi="Times New Roman" w:cs="Times New Roman"/>
                <w:color w:val="000000"/>
                <w:sz w:val="28"/>
              </w:rPr>
              <w:t xml:space="preserve"> года Комитетом разрабатываются требования:</w:t>
            </w:r>
          </w:p>
          <w:p w14:paraId="009BC132" w14:textId="77777777" w:rsidR="00745FBD" w:rsidRPr="00F96A5C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20" w:name="z409"/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 к представлению первичных документов, налоговых регистров </w:t>
            </w:r>
            <w:r w:rsidRPr="00F42164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и </w:t>
            </w: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регистров бухгалтерского учета, форм налоговой отчетности по каждому налогу </w:t>
            </w:r>
            <w:r w:rsidRPr="0037274B">
              <w:rPr>
                <w:rFonts w:ascii="Times New Roman" w:hAnsi="Times New Roman" w:cs="Times New Roman"/>
                <w:b/>
                <w:color w:val="000000"/>
                <w:sz w:val="28"/>
              </w:rPr>
              <w:t>и трансфертному ценообразованию</w:t>
            </w: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>;</w:t>
            </w:r>
          </w:p>
          <w:p w14:paraId="724F54A2" w14:textId="77777777" w:rsidR="00745FBD" w:rsidRPr="00F96A5C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21" w:name="z410"/>
            <w:bookmarkEnd w:id="20"/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 к установлению связей между первичными документами, регистрами бухгалтерского учета, </w:t>
            </w: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налоговыми регистрами и формами налоговой отчетности;</w:t>
            </w:r>
          </w:p>
          <w:p w14:paraId="686EB0E7" w14:textId="77777777" w:rsidR="00745FBD" w:rsidRPr="00F96A5C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bookmarkStart w:id="22" w:name="z411"/>
            <w:bookmarkEnd w:id="21"/>
            <w:r>
              <w:rPr>
                <w:rFonts w:ascii="Times New Roman" w:hAnsi="Times New Roman" w:cs="Times New Roman"/>
                <w:color w:val="000000"/>
                <w:sz w:val="28"/>
              </w:rPr>
              <w:t> </w:t>
            </w:r>
            <w:r w:rsidRPr="00F96A5C">
              <w:rPr>
                <w:rFonts w:ascii="Times New Roman" w:hAnsi="Times New Roman" w:cs="Times New Roman"/>
                <w:color w:val="000000"/>
                <w:sz w:val="28"/>
              </w:rPr>
              <w:t>к формированию СВК;</w:t>
            </w:r>
            <w:bookmarkStart w:id="23" w:name="z412"/>
            <w:bookmarkEnd w:id="22"/>
          </w:p>
          <w:p w14:paraId="7985826E" w14:textId="77777777" w:rsidR="00745FBD" w:rsidRPr="00F96A5C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> к разработке и внедрению информационной системы горизонтального мониторинга, интеграции данной системы с Комитетом.</w:t>
            </w:r>
          </w:p>
          <w:p w14:paraId="4AD67F6B" w14:textId="4B305C19" w:rsidR="003E65F2" w:rsidRPr="003E65F2" w:rsidRDefault="00745FBD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24" w:name="z413"/>
            <w:bookmarkEnd w:id="23"/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 При этом, участником Пилотного проекта проводятся работы по разработке и (или) внедрению, интеграции информационной системы горизонтального </w:t>
            </w:r>
            <w:r w:rsidRPr="003E6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мониторинга </w:t>
            </w:r>
            <w:r w:rsidRPr="003E6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до 1 октября 20</w:t>
            </w:r>
            <w:r w:rsidRPr="003E65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  <w:r w:rsidRPr="003E6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года.</w:t>
            </w:r>
          </w:p>
          <w:p w14:paraId="21E31A51" w14:textId="77777777" w:rsidR="00745FBD" w:rsidRPr="003E65F2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bookmarkStart w:id="25" w:name="z414"/>
            <w:bookmarkEnd w:id="24"/>
            <w:r w:rsidRPr="003E65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Для налогоплательщиков, указанных в </w:t>
            </w:r>
            <w:r w:rsidRPr="003E65F2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пункте 5-1 настоящих Правил, требования, установленные частью первой настоящего пункта, за исключением требований к формированию СВК, разрабатываются Комитетом </w:t>
            </w:r>
            <w:r w:rsidRPr="003E65F2">
              <w:rPr>
                <w:rFonts w:ascii="Times New Roman" w:hAnsi="Times New Roman" w:cs="Times New Roman"/>
                <w:b/>
                <w:color w:val="000000"/>
                <w:sz w:val="28"/>
              </w:rPr>
              <w:br/>
              <w:t>до 1 октября 2025 года.</w:t>
            </w:r>
            <w:bookmarkEnd w:id="25"/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2075653A" w14:textId="77777777" w:rsidR="00745FBD" w:rsidRPr="00322226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16. В период до 1 октября 20</w:t>
            </w:r>
            <w:r w:rsidRPr="003D6554">
              <w:rPr>
                <w:rFonts w:ascii="Times New Roman" w:hAnsi="Times New Roman" w:cs="Times New Roman"/>
                <w:b/>
                <w:color w:val="000000"/>
                <w:sz w:val="28"/>
              </w:rPr>
              <w:t>26</w:t>
            </w: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 года Комитетом разрабатываются требования:</w:t>
            </w:r>
          </w:p>
          <w:p w14:paraId="52B926B4" w14:textId="77777777" w:rsidR="00745FBD" w:rsidRPr="00F42164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 к представлению первичных до</w:t>
            </w:r>
            <w:r w:rsidR="00F42164">
              <w:rPr>
                <w:rFonts w:ascii="Times New Roman" w:hAnsi="Times New Roman" w:cs="Times New Roman"/>
                <w:color w:val="000000"/>
                <w:sz w:val="28"/>
              </w:rPr>
              <w:t xml:space="preserve">кументов, налоговых регистров, </w:t>
            </w: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регистров бухгалтерского учета, </w:t>
            </w:r>
            <w:r w:rsidRPr="0037274B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и </w:t>
            </w: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>форм налоговой отчетности по каждому налогу;</w:t>
            </w:r>
          </w:p>
          <w:p w14:paraId="240EAFEB" w14:textId="77777777" w:rsidR="00745FBD" w:rsidRPr="00322226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к установлению связей между первичными документами, регистрами бухгалтерского учета, </w:t>
            </w: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налоговыми регистрами и формами налоговой отчетности;</w:t>
            </w:r>
          </w:p>
          <w:p w14:paraId="627F8CC1" w14:textId="77777777" w:rsidR="00745FBD" w:rsidRPr="00322226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>к формированию СВК;</w:t>
            </w:r>
          </w:p>
          <w:p w14:paraId="5247C5C4" w14:textId="77777777" w:rsidR="00745FBD" w:rsidRPr="00322226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</w:rPr>
            </w:pP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>к разработке и внедрению информационной системы горизонтального мониторинга, интеграции данной системы с Комитетом.</w:t>
            </w:r>
          </w:p>
          <w:p w14:paraId="267AE17F" w14:textId="77777777" w:rsidR="00745FBD" w:rsidRPr="003E65F2" w:rsidRDefault="00745FBD" w:rsidP="000D0135">
            <w:pPr>
              <w:ind w:firstLine="3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226">
              <w:rPr>
                <w:rFonts w:ascii="Times New Roman" w:hAnsi="Times New Roman" w:cs="Times New Roman"/>
                <w:color w:val="000000"/>
                <w:sz w:val="28"/>
              </w:rPr>
              <w:t xml:space="preserve"> При этом, участником Пилотного проекта проводятся работы по разработке и (или) </w:t>
            </w:r>
            <w:r w:rsidRPr="003E6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внедрению, интеграции информационной системы горизонтального мониторинга </w:t>
            </w:r>
            <w:r w:rsidRPr="003E6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до 1 октября 20</w:t>
            </w:r>
            <w:r w:rsidRPr="003E65F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26</w:t>
            </w:r>
            <w:r w:rsidRPr="003E65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года.</w:t>
            </w:r>
          </w:p>
          <w:p w14:paraId="53299130" w14:textId="77777777" w:rsidR="003E65F2" w:rsidRPr="003E65F2" w:rsidRDefault="003E65F2" w:rsidP="000D0135">
            <w:pPr>
              <w:ind w:firstLine="3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3C649" w14:textId="4007F276" w:rsidR="00745FBD" w:rsidRPr="003E65F2" w:rsidRDefault="00745FBD" w:rsidP="000D0135">
            <w:pPr>
              <w:ind w:firstLine="31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17CAD549" w14:textId="0BED605A" w:rsidR="00745FBD" w:rsidRDefault="001A553F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  <w:r>
              <w:rPr>
                <w:sz w:val="28"/>
                <w:lang w:val="kk-KZ"/>
              </w:rPr>
              <w:lastRenderedPageBreak/>
              <w:t>Приведение в соответствие в</w:t>
            </w:r>
            <w:r w:rsidR="00745FBD">
              <w:rPr>
                <w:sz w:val="28"/>
                <w:lang w:val="kk-KZ"/>
              </w:rPr>
              <w:t xml:space="preserve"> связи с продлением срока пилотного проекта </w:t>
            </w:r>
            <w:r w:rsidR="00745FBD">
              <w:rPr>
                <w:sz w:val="28"/>
              </w:rPr>
              <w:t>до 31 декабря 2026 года включительно.</w:t>
            </w:r>
          </w:p>
          <w:p w14:paraId="1D6DE927" w14:textId="77777777" w:rsidR="001A553F" w:rsidRDefault="001A553F" w:rsidP="00E40211">
            <w:pPr>
              <w:pStyle w:val="af5"/>
              <w:spacing w:before="0" w:beforeAutospacing="0" w:after="0" w:afterAutospacing="0"/>
              <w:jc w:val="both"/>
              <w:rPr>
                <w:sz w:val="28"/>
              </w:rPr>
            </w:pPr>
          </w:p>
          <w:p w14:paraId="5B65013F" w14:textId="4C6925D2" w:rsidR="00745FBD" w:rsidRDefault="001A553F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  <w:r>
              <w:rPr>
                <w:sz w:val="28"/>
              </w:rPr>
              <w:t>Налоговое администрирование по т</w:t>
            </w:r>
            <w:r w:rsidRPr="005F32FE">
              <w:rPr>
                <w:sz w:val="28"/>
              </w:rPr>
              <w:t>рансфертно</w:t>
            </w:r>
            <w:r>
              <w:rPr>
                <w:sz w:val="28"/>
              </w:rPr>
              <w:t>му</w:t>
            </w:r>
            <w:r w:rsidRPr="005F32FE">
              <w:rPr>
                <w:sz w:val="28"/>
              </w:rPr>
              <w:t xml:space="preserve"> ценообразовани</w:t>
            </w:r>
            <w:r>
              <w:rPr>
                <w:sz w:val="28"/>
              </w:rPr>
              <w:t>ю</w:t>
            </w:r>
            <w:r w:rsidRPr="005F32FE">
              <w:rPr>
                <w:sz w:val="28"/>
              </w:rPr>
              <w:t xml:space="preserve"> требует детализированной документации, которая отсутствует у налогоплательщиков ввиду отсутствия связанности с нерезидентом. Процедура обмена информацией с иностранными </w:t>
            </w:r>
            <w:r w:rsidRPr="005F32FE">
              <w:rPr>
                <w:sz w:val="28"/>
              </w:rPr>
              <w:lastRenderedPageBreak/>
              <w:t>налоговыми органами занимает значительное время, что делает невозможным оперативный контроль.</w:t>
            </w:r>
          </w:p>
          <w:p w14:paraId="4CEDC2C6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58560D8E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7852E270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1EC5EB6F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29E5C7D5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6F300D4B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217AEB10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03987F30" w14:textId="0EAEAAA2" w:rsidR="003E65F2" w:rsidRDefault="003E65F2" w:rsidP="000D0135">
            <w:pPr>
              <w:pStyle w:val="af5"/>
              <w:spacing w:before="0" w:beforeAutospacing="0" w:after="0" w:afterAutospacing="0"/>
              <w:jc w:val="both"/>
              <w:rPr>
                <w:sz w:val="28"/>
              </w:rPr>
            </w:pPr>
          </w:p>
          <w:p w14:paraId="5DD4C984" w14:textId="043DEB2D" w:rsidR="00233566" w:rsidRDefault="00233566" w:rsidP="000D0135">
            <w:pPr>
              <w:pStyle w:val="af5"/>
              <w:spacing w:before="0" w:beforeAutospacing="0" w:after="0" w:afterAutospacing="0"/>
              <w:jc w:val="both"/>
              <w:rPr>
                <w:sz w:val="28"/>
              </w:rPr>
            </w:pPr>
          </w:p>
          <w:p w14:paraId="5673DFCF" w14:textId="766C9F78" w:rsidR="00AB144A" w:rsidRDefault="00AB144A" w:rsidP="000D0135">
            <w:pPr>
              <w:pStyle w:val="af5"/>
              <w:spacing w:before="0" w:beforeAutospacing="0" w:after="0" w:afterAutospacing="0"/>
              <w:jc w:val="both"/>
              <w:rPr>
                <w:sz w:val="28"/>
              </w:rPr>
            </w:pPr>
          </w:p>
          <w:p w14:paraId="402EB821" w14:textId="0B8D23BD" w:rsidR="00AB144A" w:rsidRDefault="00AB144A" w:rsidP="000D0135">
            <w:pPr>
              <w:pStyle w:val="af5"/>
              <w:spacing w:before="0" w:beforeAutospacing="0" w:after="0" w:afterAutospacing="0"/>
              <w:jc w:val="both"/>
              <w:rPr>
                <w:sz w:val="28"/>
              </w:rPr>
            </w:pPr>
          </w:p>
          <w:p w14:paraId="40A0AFCD" w14:textId="77777777" w:rsidR="00AB144A" w:rsidRDefault="00AB144A" w:rsidP="000D0135">
            <w:pPr>
              <w:pStyle w:val="af5"/>
              <w:spacing w:before="0" w:beforeAutospacing="0" w:after="0" w:afterAutospacing="0"/>
              <w:jc w:val="both"/>
              <w:rPr>
                <w:sz w:val="28"/>
              </w:rPr>
            </w:pPr>
          </w:p>
          <w:p w14:paraId="0C53F4A9" w14:textId="48C65432" w:rsidR="00745FBD" w:rsidRDefault="003E65F2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  <w:r>
              <w:rPr>
                <w:sz w:val="28"/>
              </w:rPr>
              <w:t>Исходя из содержания дублирование положений пункт</w:t>
            </w:r>
            <w:r w:rsidR="007373EA">
              <w:rPr>
                <w:sz w:val="28"/>
              </w:rPr>
              <w:t>а</w:t>
            </w:r>
            <w:r>
              <w:rPr>
                <w:sz w:val="28"/>
              </w:rPr>
              <w:t xml:space="preserve"> 5-1</w:t>
            </w:r>
            <w:r w:rsidR="007373EA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</w:p>
          <w:p w14:paraId="0BDDAEEB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528C37B3" w14:textId="77777777" w:rsidR="00745FBD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  <w:p w14:paraId="6841AF0F" w14:textId="77777777" w:rsidR="00745FBD" w:rsidRPr="003D6554" w:rsidRDefault="00745FBD" w:rsidP="000D0135">
            <w:pPr>
              <w:pStyle w:val="af5"/>
              <w:spacing w:before="0" w:beforeAutospacing="0" w:after="0" w:afterAutospacing="0"/>
              <w:ind w:firstLine="604"/>
              <w:jc w:val="both"/>
              <w:rPr>
                <w:sz w:val="28"/>
              </w:rPr>
            </w:pPr>
          </w:p>
        </w:tc>
      </w:tr>
      <w:tr w:rsidR="00FB47E6" w:rsidRPr="004002B7" w14:paraId="0F4FC9B8" w14:textId="77777777" w:rsidTr="009A138F">
        <w:trPr>
          <w:trHeight w:val="949"/>
        </w:trPr>
        <w:tc>
          <w:tcPr>
            <w:tcW w:w="568" w:type="dxa"/>
            <w:tcBorders>
              <w:right w:val="single" w:sz="4" w:space="0" w:color="auto"/>
            </w:tcBorders>
          </w:tcPr>
          <w:p w14:paraId="1959F5AF" w14:textId="77777777" w:rsidR="00FB47E6" w:rsidRDefault="00FF067D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751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B330667" w14:textId="77777777" w:rsidR="00FB47E6" w:rsidRPr="004002B7" w:rsidRDefault="00FF067D" w:rsidP="00FF067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30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5F89705D" w14:textId="77777777" w:rsidR="00FB47E6" w:rsidRPr="00FF067D" w:rsidRDefault="00FF067D" w:rsidP="000D0135">
            <w:pPr>
              <w:ind w:firstLine="314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FF067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30. При соответствии участника Пилотного проекта требованиям, установленным пунктом 16 настоящих Правил, </w:t>
            </w:r>
            <w:r w:rsidRPr="00FF067D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налогоплательщик вступает в горизонтальный мониторинг. Внедрение информационного взаимодействия осуществляется путем заключения соглашения о горизонтальном мониторинге в соответствии с Приказом Министра финансов Республики Казахстан от 7 декабря 2018 года № 1060 "О некоторых вопросах горизонтального мониторинга" (зарегистрировано в Реестре государственной регистрации нормативных правовых актов № 17914).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36A87C8C" w14:textId="30097D62" w:rsidR="00FB47E6" w:rsidRDefault="00FB47E6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34C5ED" w14:textId="1A8619EC" w:rsidR="001A553F" w:rsidRDefault="00201367" w:rsidP="001077BE">
            <w:pPr>
              <w:pStyle w:val="a3"/>
              <w:ind w:firstLine="604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З</w:t>
            </w:r>
            <w:r w:rsidRPr="00DB07CC">
              <w:rPr>
                <w:rFonts w:ascii="Times New Roman" w:hAnsi="Times New Roman" w:cs="Times New Roman"/>
                <w:bCs/>
                <w:sz w:val="28"/>
              </w:rPr>
              <w:t xml:space="preserve">аключение Соглашения о горизонтальном мониторинге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</w:rPr>
              <w:t>регаментировано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</w:rPr>
              <w:t xml:space="preserve"> п</w:t>
            </w:r>
            <w:r w:rsidRPr="00201367">
              <w:rPr>
                <w:rFonts w:ascii="Times New Roman" w:hAnsi="Times New Roman" w:cs="Times New Roman"/>
                <w:bCs/>
                <w:sz w:val="28"/>
              </w:rPr>
              <w:t>риказ</w:t>
            </w:r>
            <w:r>
              <w:rPr>
                <w:rFonts w:ascii="Times New Roman" w:hAnsi="Times New Roman" w:cs="Times New Roman"/>
                <w:bCs/>
                <w:sz w:val="28"/>
              </w:rPr>
              <w:t>ом</w:t>
            </w:r>
            <w:r w:rsidRPr="00201367">
              <w:rPr>
                <w:rFonts w:ascii="Times New Roman" w:hAnsi="Times New Roman" w:cs="Times New Roman"/>
                <w:bCs/>
                <w:sz w:val="28"/>
              </w:rPr>
              <w:t xml:space="preserve"> Министра финансов Республики Казахстан </w:t>
            </w:r>
            <w:r w:rsidR="001A553F">
              <w:rPr>
                <w:rFonts w:ascii="Times New Roman" w:hAnsi="Times New Roman" w:cs="Times New Roman"/>
                <w:bCs/>
                <w:sz w:val="28"/>
              </w:rPr>
              <w:br/>
            </w:r>
            <w:r w:rsidRPr="00201367">
              <w:rPr>
                <w:rFonts w:ascii="Times New Roman" w:hAnsi="Times New Roman" w:cs="Times New Roman"/>
                <w:bCs/>
                <w:sz w:val="28"/>
              </w:rPr>
              <w:lastRenderedPageBreak/>
              <w:t>от 22 сентября 2025 года № 520</w:t>
            </w:r>
            <w:r w:rsidR="001A553F">
              <w:rPr>
                <w:rFonts w:ascii="Times New Roman" w:hAnsi="Times New Roman" w:cs="Times New Roman"/>
                <w:bCs/>
                <w:sz w:val="28"/>
              </w:rPr>
              <w:t xml:space="preserve"> «</w:t>
            </w:r>
            <w:r w:rsidR="001A553F" w:rsidRPr="001A553F">
              <w:rPr>
                <w:rFonts w:ascii="Times New Roman" w:hAnsi="Times New Roman" w:cs="Times New Roman"/>
                <w:bCs/>
                <w:sz w:val="28"/>
              </w:rPr>
              <w:t>О некоторых вопросах горизонтального мониторинга</w:t>
            </w:r>
            <w:r w:rsidR="001A553F">
              <w:rPr>
                <w:rFonts w:ascii="Times New Roman" w:hAnsi="Times New Roman" w:cs="Times New Roman"/>
                <w:bCs/>
                <w:sz w:val="28"/>
              </w:rPr>
              <w:t>»</w:t>
            </w:r>
            <w:r w:rsidR="001077BE">
              <w:rPr>
                <w:rFonts w:ascii="Times New Roman" w:hAnsi="Times New Roman" w:cs="Times New Roman"/>
                <w:bCs/>
                <w:sz w:val="28"/>
              </w:rPr>
              <w:t xml:space="preserve"> (далее – Приказ)</w:t>
            </w:r>
            <w:r>
              <w:rPr>
                <w:rFonts w:ascii="Times New Roman" w:hAnsi="Times New Roman" w:cs="Times New Roman"/>
                <w:bCs/>
                <w:sz w:val="28"/>
              </w:rPr>
              <w:t>, который вводится в действие с 2026 года</w:t>
            </w:r>
            <w:r w:rsidR="001A553F">
              <w:rPr>
                <w:rFonts w:ascii="Times New Roman" w:hAnsi="Times New Roman" w:cs="Times New Roman"/>
                <w:bCs/>
                <w:sz w:val="28"/>
              </w:rPr>
              <w:t>.</w:t>
            </w:r>
          </w:p>
          <w:p w14:paraId="78BEDBC0" w14:textId="1A25901F" w:rsidR="00201367" w:rsidRPr="00201367" w:rsidRDefault="00201367" w:rsidP="000D0135">
            <w:pPr>
              <w:pStyle w:val="a3"/>
              <w:ind w:firstLine="604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1A553F">
              <w:rPr>
                <w:rFonts w:ascii="Times New Roman" w:hAnsi="Times New Roman" w:cs="Times New Roman"/>
                <w:bCs/>
                <w:sz w:val="28"/>
              </w:rPr>
              <w:t xml:space="preserve">В рамках реализации </w:t>
            </w:r>
            <w:r w:rsidR="001A553F" w:rsidRPr="009A138F">
              <w:rPr>
                <w:rFonts w:ascii="Times New Roman" w:hAnsi="Times New Roman" w:cs="Times New Roman"/>
                <w:bCs/>
                <w:sz w:val="28"/>
              </w:rPr>
              <w:t>нового</w:t>
            </w:r>
            <w:r w:rsidR="001A553F">
              <w:rPr>
                <w:rFonts w:ascii="Times New Roman" w:hAnsi="Times New Roman" w:cs="Times New Roman"/>
                <w:bCs/>
                <w:sz w:val="28"/>
              </w:rPr>
              <w:t xml:space="preserve"> Налогового кодекса, п</w:t>
            </w:r>
            <w:r w:rsidRPr="00201367">
              <w:rPr>
                <w:rFonts w:ascii="Times New Roman" w:hAnsi="Times New Roman" w:cs="Times New Roman"/>
                <w:bCs/>
                <w:sz w:val="28"/>
              </w:rPr>
              <w:t>риказ Министра финансов Республики Казахстан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AB144A">
              <w:rPr>
                <w:rFonts w:ascii="Times New Roman" w:hAnsi="Times New Roman" w:cs="Times New Roman"/>
                <w:bCs/>
                <w:sz w:val="28"/>
              </w:rPr>
              <w:br/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от 7 декабря 2018 года </w:t>
            </w:r>
            <w:r w:rsidR="00BD6D8A">
              <w:rPr>
                <w:rFonts w:ascii="Times New Roman" w:hAnsi="Times New Roman" w:cs="Times New Roman"/>
                <w:bCs/>
                <w:sz w:val="28"/>
              </w:rPr>
              <w:br/>
            </w:r>
            <w:r>
              <w:rPr>
                <w:rFonts w:ascii="Times New Roman" w:hAnsi="Times New Roman" w:cs="Times New Roman"/>
                <w:bCs/>
                <w:sz w:val="28"/>
              </w:rPr>
              <w:t>№ 1060 «</w:t>
            </w:r>
            <w:r w:rsidRPr="00201367">
              <w:rPr>
                <w:rFonts w:ascii="Times New Roman" w:hAnsi="Times New Roman" w:cs="Times New Roman"/>
                <w:bCs/>
                <w:sz w:val="28"/>
              </w:rPr>
              <w:t>О некоторых вопро</w:t>
            </w:r>
            <w:r>
              <w:rPr>
                <w:rFonts w:ascii="Times New Roman" w:hAnsi="Times New Roman" w:cs="Times New Roman"/>
                <w:bCs/>
                <w:sz w:val="28"/>
              </w:rPr>
              <w:t>сах горизонтального мониторинга»</w:t>
            </w:r>
            <w:r w:rsidR="007373EA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7373EA" w:rsidRPr="007373EA">
              <w:rPr>
                <w:lang w:val="kk-KZ"/>
              </w:rPr>
              <w:t xml:space="preserve"> </w:t>
            </w:r>
            <w:r w:rsidR="001A553F">
              <w:rPr>
                <w:rFonts w:ascii="Times New Roman" w:hAnsi="Times New Roman" w:cs="Times New Roman"/>
                <w:bCs/>
                <w:sz w:val="28"/>
                <w:lang w:val="kk-KZ"/>
              </w:rPr>
              <w:t>поставлен на утрату</w:t>
            </w:r>
            <w:r w:rsidR="001077BE">
              <w:rPr>
                <w:rFonts w:ascii="Times New Roman" w:hAnsi="Times New Roman" w:cs="Times New Roman"/>
                <w:bCs/>
                <w:sz w:val="28"/>
                <w:lang w:val="kk-KZ"/>
              </w:rPr>
              <w:t xml:space="preserve"> вышеуказанным </w:t>
            </w:r>
            <w:r w:rsidR="00AB144A">
              <w:rPr>
                <w:rFonts w:ascii="Times New Roman" w:hAnsi="Times New Roman" w:cs="Times New Roman"/>
                <w:bCs/>
                <w:sz w:val="28"/>
                <w:lang w:val="kk-KZ"/>
              </w:rPr>
              <w:t>п</w:t>
            </w:r>
            <w:r w:rsidR="001077BE">
              <w:rPr>
                <w:rFonts w:ascii="Times New Roman" w:hAnsi="Times New Roman" w:cs="Times New Roman"/>
                <w:bCs/>
                <w:sz w:val="28"/>
                <w:lang w:val="kk-KZ"/>
              </w:rPr>
              <w:t>риказом</w:t>
            </w:r>
            <w:r w:rsidR="00BD6D8A">
              <w:rPr>
                <w:rFonts w:ascii="Times New Roman" w:hAnsi="Times New Roman" w:cs="Times New Roman"/>
                <w:bCs/>
                <w:sz w:val="28"/>
              </w:rPr>
              <w:t>.</w:t>
            </w:r>
          </w:p>
          <w:p w14:paraId="4D014D3C" w14:textId="77777777" w:rsidR="00201367" w:rsidRDefault="00201367" w:rsidP="000D0135">
            <w:pPr>
              <w:pStyle w:val="a3"/>
              <w:ind w:firstLine="60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45FCD3A2" w14:textId="77777777" w:rsidR="00FB47E6" w:rsidRPr="004002B7" w:rsidRDefault="00FB47E6" w:rsidP="000D0135">
            <w:pPr>
              <w:pStyle w:val="a3"/>
              <w:ind w:firstLine="604"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</w:tr>
      <w:tr w:rsidR="008A5C43" w:rsidRPr="004002B7" w14:paraId="13FD672D" w14:textId="77777777" w:rsidTr="009A138F">
        <w:trPr>
          <w:trHeight w:val="949"/>
        </w:trPr>
        <w:tc>
          <w:tcPr>
            <w:tcW w:w="568" w:type="dxa"/>
            <w:tcBorders>
              <w:right w:val="single" w:sz="4" w:space="0" w:color="auto"/>
            </w:tcBorders>
          </w:tcPr>
          <w:p w14:paraId="02FA3F7C" w14:textId="77777777" w:rsidR="008A5C43" w:rsidRPr="004002B7" w:rsidRDefault="001531AA" w:rsidP="00FF067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751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5C43" w:rsidRPr="00400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5622EE5" w14:textId="77777777" w:rsidR="008A5C43" w:rsidRPr="004002B7" w:rsidRDefault="008A5C43" w:rsidP="00FF067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2B7">
              <w:rPr>
                <w:rFonts w:ascii="Times New Roman" w:hAnsi="Times New Roman" w:cs="Times New Roman"/>
                <w:sz w:val="28"/>
                <w:szCs w:val="28"/>
              </w:rPr>
              <w:t>пункт 31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32ADDF89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9014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31. При реализации Пилотного проекта на этапе </w:t>
            </w:r>
            <w:proofErr w:type="spellStart"/>
            <w:r w:rsidRPr="0009014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предпроектной</w:t>
            </w:r>
            <w:proofErr w:type="spellEnd"/>
            <w:r w:rsidRPr="0009014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работы органы государственных доходов проводят изучение исторических данных за налоговые периоды, по которым не истек срок исковой давности и по которым проверки не проводились, либо налогоплательщик, который вступает или вступил в Пилотный проект, подает</w:t>
            </w: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 органы государственных </w:t>
            </w: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доходов в произвольной форме заявление о проведении налоговой проверки.</w:t>
            </w:r>
            <w:bookmarkStart w:id="26" w:name="z141"/>
          </w:p>
          <w:p w14:paraId="53655B2B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 несогласии участника Пилотного проекта на проведение изучения исторических данных и (или) нарушении порядка проведения изучения исторических данных, органами государственных доходов инициируется налоговая проверка за налоговые периоды, по которым не истек срок исковой давности и по которым проверки не проводились в соответствии с законодательством Республики Казахстан.</w:t>
            </w:r>
          </w:p>
          <w:p w14:paraId="726756A3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7" w:name="z142"/>
            <w:bookmarkEnd w:id="26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 этом обжалование результатов проверки осуществляется в порядке, установленном главой 21 Налогового кодекса.</w:t>
            </w:r>
          </w:p>
          <w:p w14:paraId="01739924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28" w:name="z143"/>
            <w:bookmarkEnd w:id="27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По периодам, по которым проведено изучение исторических данных, налоговые проверки не осуществляются, за </w:t>
            </w: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исключением случаев, установленных статьей 145 Налогового кодекса.</w:t>
            </w:r>
            <w:bookmarkStart w:id="29" w:name="z144"/>
            <w:bookmarkEnd w:id="28"/>
          </w:p>
          <w:p w14:paraId="4AC6992C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Внесение изменений и дополнений в учетную документацию в период изучения исторических данных не допускается.</w:t>
            </w:r>
          </w:p>
          <w:p w14:paraId="3FEF1570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0" w:name="z145"/>
            <w:bookmarkEnd w:id="29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 проведении изучения исторических данных участник Пилотного проекта обязан предоставлять в установленные в требовании сроки, документы и сведения на бумажном носителе, а при необходимости на электронном носителе.</w:t>
            </w:r>
          </w:p>
          <w:p w14:paraId="52163092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1" w:name="z146"/>
            <w:bookmarkEnd w:id="30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 невыполнение законных требований органов государственных доходов предусмотрена ответственность согласно нормам Кодекса Республики Казахстан «Об административных правонарушениях»</w:t>
            </w:r>
          </w:p>
          <w:p w14:paraId="3852246F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2" w:name="z147"/>
            <w:bookmarkEnd w:id="31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По итогам проведения изучения исторических данных органами государственных доходов составляется </w:t>
            </w: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Заключение по результатам изучения исторических данных с приложением рекомендаций по выявленным нарушениям налогового законодательства для самостоятельного устранения участником Пилотного проекта.</w:t>
            </w:r>
          </w:p>
          <w:p w14:paraId="424C9688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3" w:name="z148"/>
            <w:bookmarkEnd w:id="32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 этом в рекомендациях по выявленным нарушениям налогового законодательства указываются позиции (согласие или не согласие) участника Пилотного проекта с позицией органов государственных доходов.</w:t>
            </w:r>
            <w:bookmarkStart w:id="34" w:name="z149"/>
            <w:bookmarkEnd w:id="33"/>
          </w:p>
          <w:p w14:paraId="0F37C1F1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 полном устранении нарушений по результатам изучения исторических данных в течение 30 (тридцати) рабочих дней со дня, следующего за днем вручения (получения) Заключения по результатам изучения исторических данных, налоговая проверка не проводится.</w:t>
            </w:r>
          </w:p>
          <w:p w14:paraId="6917E88E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5" w:name="z150"/>
            <w:bookmarkEnd w:id="34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 полном и (или) частичном не устранении </w:t>
            </w: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нарушений по результатам изучения исторических данных в течение 30 (тридцати) рабочих дней со дня, следующего за днем вручения (получения) Заключения по результатам изучения исторических данных, органами государственных доходов инициируется и (или) проводится налоговая проверка в соответствии с главой 18 Налогового кодекса.</w:t>
            </w:r>
            <w:bookmarkStart w:id="36" w:name="z151"/>
            <w:bookmarkEnd w:id="35"/>
          </w:p>
          <w:p w14:paraId="55417DA8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Заключение по результатам изучения исторических данных подписывается ответственными лицами Комитета, проводившими анализ итогов проведения Пилотного проекта, первым руководителем Комитета либо его заместителем, курирующим вопросы Пилотного проекта.</w:t>
            </w:r>
          </w:p>
          <w:p w14:paraId="4C7E695A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7" w:name="z152"/>
            <w:bookmarkEnd w:id="36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 этом в Заключении по результатам изучения исторических данных должны быть указаны следующие сведения:</w:t>
            </w:r>
            <w:bookmarkStart w:id="38" w:name="z153"/>
            <w:bookmarkEnd w:id="37"/>
          </w:p>
          <w:p w14:paraId="289C7AF0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1) наименование уполномоченного органа;</w:t>
            </w:r>
          </w:p>
          <w:p w14:paraId="1625097B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9" w:name="z154"/>
            <w:bookmarkEnd w:id="38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2) наименование участника Пилотного проекта;</w:t>
            </w:r>
          </w:p>
          <w:p w14:paraId="25E96151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40" w:name="z155"/>
            <w:bookmarkEnd w:id="39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3) фамилия, имя, отчество, должности и подписи ответственных лиц Комитета;</w:t>
            </w:r>
          </w:p>
          <w:p w14:paraId="05472BA8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41" w:name="z156"/>
            <w:bookmarkEnd w:id="40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4) фамилия, имя, отчество, должности и подписи ответственных лиц участника Пилотного проекта;</w:t>
            </w:r>
          </w:p>
          <w:p w14:paraId="16628D99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2" w:name="z157"/>
            <w:bookmarkEnd w:id="41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5) место и дата подписания заключения;</w:t>
            </w:r>
          </w:p>
          <w:p w14:paraId="5DDED795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3" w:name="z158"/>
            <w:bookmarkEnd w:id="42"/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6) период изучения исторических данных;</w:t>
            </w:r>
            <w:bookmarkStart w:id="44" w:name="z159"/>
            <w:bookmarkEnd w:id="43"/>
          </w:p>
          <w:p w14:paraId="49016763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7) результаты изучения исторических данных;</w:t>
            </w:r>
            <w:bookmarkStart w:id="45" w:name="z160"/>
            <w:bookmarkEnd w:id="44"/>
          </w:p>
          <w:p w14:paraId="55E82F42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8) позиция участника Пилотного проекта;</w:t>
            </w:r>
            <w:bookmarkStart w:id="46" w:name="z161"/>
            <w:bookmarkEnd w:id="45"/>
          </w:p>
          <w:p w14:paraId="4769DF34" w14:textId="77777777" w:rsidR="008A5C43" w:rsidRPr="0065258A" w:rsidRDefault="008A5C43" w:rsidP="000D0135">
            <w:pPr>
              <w:ind w:firstLine="45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9) приложение к заключению.</w:t>
            </w:r>
            <w:bookmarkEnd w:id="46"/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43A49AC4" w14:textId="1A751799" w:rsidR="008A5C43" w:rsidRPr="00090142" w:rsidRDefault="008A5C43" w:rsidP="000D0135">
            <w:pPr>
              <w:ind w:firstLine="45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698C80F1" w14:textId="491C1220" w:rsidR="00AB144A" w:rsidRDefault="008D70F1" w:rsidP="001077BE">
            <w:pPr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ins w:id="47" w:author="Денис Гасс Олегович" w:date="2025-11-05T11:16:00Z">
              <w:r>
                <w:rPr>
                  <w:rFonts w:ascii="Times New Roman" w:hAnsi="Times New Roman" w:cs="Times New Roman"/>
                  <w:sz w:val="28"/>
                  <w:lang w:val="kk-KZ"/>
                </w:rPr>
                <w:t xml:space="preserve">      </w:t>
              </w:r>
            </w:ins>
            <w:r w:rsidR="0065258A">
              <w:rPr>
                <w:rFonts w:ascii="Times New Roman" w:hAnsi="Times New Roman" w:cs="Times New Roman"/>
                <w:sz w:val="28"/>
                <w:lang w:val="kk-KZ"/>
              </w:rPr>
              <w:t>Приведение в соответствие в связи с исключением изучения исторических данных</w:t>
            </w:r>
            <w:r w:rsidR="00AB144A">
              <w:rPr>
                <w:rFonts w:ascii="Times New Roman" w:hAnsi="Times New Roman" w:cs="Times New Roman"/>
                <w:sz w:val="28"/>
                <w:lang w:val="kk-KZ"/>
              </w:rPr>
              <w:t>.</w:t>
            </w:r>
          </w:p>
          <w:p w14:paraId="59D10162" w14:textId="763BA742" w:rsidR="001077BE" w:rsidRPr="00BA52B7" w:rsidRDefault="001077BE" w:rsidP="001077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П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рактика пилотного проекта показала, что изучение исторических данных не влияет на внедрение горизонтального мониторинга.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Соглашения о взаимодействии Комитет и Участник утверждают дорожную карту, включающую диагностику бизнес-процессов, информационных систем и внутреннего контроля, что достаточно 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для успешного завершения </w:t>
            </w:r>
            <w:proofErr w:type="spellStart"/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редпроектной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   Ц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елью изучения исторических данных является выявление схем уклонения от уплаты налогов и оценка добросовестности налогоплательщика. Однако концепция горизонтального мониторинга основана на доверии и безупречной репутации участников.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ходе пилотного проекта схем минимизации налогов и взаиморасчётов с </w:t>
            </w:r>
            <w:proofErr w:type="spellStart"/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лжепредприятиями</w:t>
            </w:r>
            <w:proofErr w:type="spellEnd"/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выявлено, нарушения носили методологический характер. Налогоплательщики обеспечивали полное раскрытие информац</w:t>
            </w:r>
            <w:r w:rsidRP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ии, препятствий не установлено.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этом Комитет вправе проводить налоговые проверки в п</w:t>
            </w:r>
            <w:r w:rsidRPr="007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ределах срока исковой давности.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Учитывая изложенное, проведение изучения исторических данных на этапе </w:t>
            </w:r>
            <w:proofErr w:type="spellStart"/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предпроектной</w:t>
            </w:r>
            <w:proofErr w:type="spellEnd"/>
            <w:r w:rsidRPr="00BA5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нецелесообразно.</w:t>
            </w:r>
          </w:p>
          <w:p w14:paraId="47E0BE9D" w14:textId="77777777" w:rsidR="008A5C43" w:rsidRPr="009A138F" w:rsidRDefault="008A5C43" w:rsidP="009A138F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188D" w:rsidRPr="004002B7" w14:paraId="7A355181" w14:textId="77777777" w:rsidTr="009A138F">
        <w:trPr>
          <w:trHeight w:val="949"/>
        </w:trPr>
        <w:tc>
          <w:tcPr>
            <w:tcW w:w="568" w:type="dxa"/>
            <w:tcBorders>
              <w:right w:val="single" w:sz="4" w:space="0" w:color="auto"/>
            </w:tcBorders>
          </w:tcPr>
          <w:p w14:paraId="7B6BF087" w14:textId="77777777" w:rsidR="0066188D" w:rsidRPr="00D502C4" w:rsidRDefault="0066188D" w:rsidP="006618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02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6F75A4F" w14:textId="77777777" w:rsidR="0066188D" w:rsidRPr="00D502C4" w:rsidRDefault="0066188D">
            <w:pPr>
              <w:pStyle w:val="a3"/>
              <w:ind w:right="-48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502C4">
              <w:rPr>
                <w:rFonts w:ascii="Times New Roman" w:hAnsi="Times New Roman" w:cs="Times New Roman"/>
                <w:sz w:val="28"/>
                <w:szCs w:val="28"/>
              </w:rPr>
              <w:t>пункт 32</w:t>
            </w:r>
            <w:r w:rsidRPr="00D502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0A507EDD" w14:textId="77777777" w:rsidR="0066188D" w:rsidRPr="00D502C4" w:rsidRDefault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32. За налоговые периоды,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 которых налогоплательщик находился в Пилотном проекте,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налогам и платежам в бюджет, по которым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предоставлен доступ к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налогов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ой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отчетност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налоговы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регистр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регистр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бухгалтерского учета и первичны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через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информационн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ую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горизонтального мониторинга, налоговые проверки проводятся в случаях, установленных пунктом 6 статьи 145 Налогового кодекса,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также при установлении финансово-хозяйственных операций, имеющих признаки фиктивности, подлог документов и (или) искажение данных в бухгалтерских и налоговых информационных системах, используемых для горизонтального </w:t>
            </w:r>
            <w:r w:rsidR="00E0270C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мониторинга.</w:t>
            </w:r>
          </w:p>
          <w:p w14:paraId="4D1FA8FE" w14:textId="77777777" w:rsidR="0066188D" w:rsidRPr="00D502C4" w:rsidDel="00B65A15" w:rsidRDefault="0066188D" w:rsidP="00B65A15">
            <w:pPr>
              <w:ind w:firstLine="456"/>
              <w:jc w:val="both"/>
              <w:rPr>
                <w:del w:id="48" w:author="Денис Гасс Олегович" w:date="2025-11-05T12:01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При этом налоговые проверки проводятся не чаще 1 (одного) раза в год за исключением случаев, установленных статьей 145 Налогового кодекса.</w:t>
            </w:r>
          </w:p>
          <w:p w14:paraId="52A307C4" w14:textId="77777777" w:rsidR="0066188D" w:rsidRPr="00D502C4" w:rsidRDefault="0066188D" w:rsidP="00B65A1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PrChange w:id="49" w:author="Денис Гасс Олегович" w:date="2025-11-05T12:01:00Z">
                <w:pPr>
                  <w:ind w:firstLine="456"/>
                  <w:jc w:val="both"/>
                </w:pPr>
              </w:pPrChange>
            </w:pPr>
          </w:p>
          <w:p w14:paraId="536DCED5" w14:textId="2B380A3A" w:rsidR="0066188D" w:rsidRPr="00D502C4" w:rsidRDefault="0066188D" w:rsidP="00B65A1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PrChange w:id="50" w:author="Денис Гасс Олегович" w:date="2025-11-05T12:01:00Z">
                <w:pPr>
                  <w:ind w:firstLine="456"/>
                  <w:jc w:val="both"/>
                </w:pPr>
              </w:pPrChange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Налоговый контроль до даты заключения Соглашения о пилотном проекте осуществляются в порядке, установленном налоговым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законода</w:t>
            </w:r>
            <w:r w:rsidR="00E0270C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тельством Республики Казахстан.</w:t>
            </w:r>
          </w:p>
          <w:p w14:paraId="36A4990C" w14:textId="77777777" w:rsidR="0066188D" w:rsidRPr="00D502C4" w:rsidRDefault="00CC4E02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Налоговый контроль с даты заключения Соглашения о пилотном проекте по налогам и платежам в бюджет, по которым:</w:t>
            </w:r>
          </w:p>
          <w:p w14:paraId="27ED0E80" w14:textId="77777777" w:rsidR="00B65A15" w:rsidRDefault="00CC4E02" w:rsidP="0066188D">
            <w:pPr>
              <w:ind w:firstLine="456"/>
              <w:jc w:val="both"/>
              <w:rPr>
                <w:ins w:id="51" w:author="Денис Гасс Олегович" w:date="2025-11-05T12:01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14:paraId="639028C4" w14:textId="65BD3D7F" w:rsidR="0066188D" w:rsidDel="00B65A15" w:rsidRDefault="0066188D" w:rsidP="0066188D">
            <w:pPr>
              <w:ind w:firstLine="456"/>
              <w:jc w:val="both"/>
              <w:rPr>
                <w:del w:id="52" w:author="Денис Гасс Олегович" w:date="2025-11-05T12:00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предоставлен доступ к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налогов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ой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отчетност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налоговы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регистр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регистр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бухгалтерского учета и первичны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через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информационн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ую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горизонтального мониторинга, осуществля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 в порядке, установленном настоящими Правилами;</w:t>
            </w:r>
          </w:p>
          <w:p w14:paraId="5D0D9806" w14:textId="790DD0AC" w:rsidR="00233566" w:rsidRPr="00D502C4" w:rsidDel="00B65A15" w:rsidRDefault="00233566" w:rsidP="00B65A15">
            <w:pPr>
              <w:jc w:val="both"/>
              <w:rPr>
                <w:del w:id="53" w:author="Денис Гасс Олегович" w:date="2025-11-05T12:00:00Z"/>
                <w:rFonts w:ascii="Times New Roman" w:hAnsi="Times New Roman" w:cs="Times New Roman"/>
                <w:color w:val="000000"/>
                <w:sz w:val="28"/>
                <w:szCs w:val="28"/>
              </w:rPr>
              <w:pPrChange w:id="54" w:author="Денис Гасс Олегович" w:date="2025-11-05T12:00:00Z">
                <w:pPr>
                  <w:ind w:firstLine="456"/>
                  <w:jc w:val="both"/>
                </w:pPr>
              </w:pPrChange>
            </w:pPr>
          </w:p>
          <w:p w14:paraId="2C78C504" w14:textId="124A9F63" w:rsidR="0066188D" w:rsidRDefault="004F5B19" w:rsidP="0066188D">
            <w:pPr>
              <w:ind w:firstLine="456"/>
              <w:jc w:val="both"/>
              <w:rPr>
                <w:ins w:id="55" w:author="Денис Гасс Олегович" w:date="2025-11-05T12:01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не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предоставлен доступ к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налогов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ой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отчетност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налоговы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регистр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регистр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бухгалтерского учета и первичны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ам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через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информационн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ую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горизонтального мониторинга, осуществля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общеустановленном порядке, установленном налоговым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законодательством Республики Казахстан.</w:t>
            </w:r>
          </w:p>
          <w:p w14:paraId="53D16398" w14:textId="77777777" w:rsidR="00B65A15" w:rsidRPr="00D502C4" w:rsidRDefault="00B65A15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56" w:name="_GoBack"/>
            <w:bookmarkEnd w:id="56"/>
          </w:p>
          <w:p w14:paraId="302AEDD1" w14:textId="77777777" w:rsidR="0066188D" w:rsidRPr="00D502C4" w:rsidRDefault="0066188D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Налоговый контроль, проводимый в период внедрения Пилотного проекта по инициативе уполномоченных государственных органов, правоохранительных и специальных государственных органов (запросы, требования, сведения), осуществляются в порядке, установленном налоговым законодательством Республики Казахстан.</w:t>
            </w:r>
          </w:p>
          <w:p w14:paraId="79F229B6" w14:textId="77777777" w:rsidR="0066188D" w:rsidRPr="00D502C4" w:rsidRDefault="0066188D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На этапе реализации Пилотного проекта в период </w:t>
            </w:r>
            <w:proofErr w:type="spellStart"/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предпроектной</w:t>
            </w:r>
            <w:proofErr w:type="spellEnd"/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работы и пилотного внедрения при выявлении фактов предоставления участником Пилотного проекта недостоверной информации, при установлении финансово-хозяйственных операций, имеющих признаки фиктивности, подлог документов и (или) искажение данных бухгалтерского, налогового и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иных видов учетов, в том числе в информационной системе горизонтального мониторинга, Соглашение о взаимодействии и (или) Соглашение о пилотном проекте с таким участником Пилотного проекта расторгается Комитетом в одностороннем порядке с соответствующим уведомлением.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5A37338F" w14:textId="2B95BB72" w:rsidR="0066188D" w:rsidRDefault="00E0270C" w:rsidP="0066188D">
            <w:pPr>
              <w:ind w:firstLine="456"/>
              <w:jc w:val="both"/>
              <w:rPr>
                <w:ins w:id="57" w:author="Денис Гасс Олегович" w:date="2025-11-05T11:59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32. За налоговые периоды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налогам и платежам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бюджет,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которым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размещен</w:t>
            </w:r>
            <w:r w:rsidR="00E71764"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ы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ая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отчетность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налоговы</w:t>
            </w:r>
            <w:proofErr w:type="spellEnd"/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регистр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регистры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бухгалтерского учета и первичны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в </w:t>
            </w:r>
            <w:proofErr w:type="spellStart"/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</w:t>
            </w:r>
            <w:proofErr w:type="spellEnd"/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ой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системе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горизонтального мониторинга, налоговые проверки проводятся в случаях, установленных пунктом 6 с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татьи 145 Налогового кодекса,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также при установлении финансово-хозяйственных операций, имеющих признаки фиктивности, подлог документов и (или) искажение данных в бухгалтерских и налоговых информационных системах, используемых для горизонтального мониторинга.</w:t>
            </w:r>
          </w:p>
          <w:p w14:paraId="2A44D590" w14:textId="6BAA9247" w:rsidR="00B65A15" w:rsidRDefault="00B65A15" w:rsidP="0066188D">
            <w:pPr>
              <w:ind w:firstLine="456"/>
              <w:jc w:val="both"/>
              <w:rPr>
                <w:ins w:id="58" w:author="Денис Гасс Олегович" w:date="2025-11-05T11:59:00Z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BA9C04" w14:textId="1C993E66" w:rsidR="00B65A15" w:rsidRDefault="00B65A15" w:rsidP="0066188D">
            <w:pPr>
              <w:ind w:firstLine="456"/>
              <w:jc w:val="both"/>
              <w:rPr>
                <w:ins w:id="59" w:author="Денис Гасс Олегович" w:date="2025-11-05T11:59:00Z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DFB7DBC" w14:textId="77777777" w:rsidR="00B65A15" w:rsidRPr="00D502C4" w:rsidRDefault="00B65A15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758570" w14:textId="10C511BD" w:rsidR="0066188D" w:rsidRDefault="0066188D" w:rsidP="0066188D">
            <w:pPr>
              <w:ind w:firstLine="456"/>
              <w:jc w:val="both"/>
              <w:rPr>
                <w:ins w:id="60" w:author="Денис Гасс Олегович" w:date="2025-11-05T12:01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этом налоговые проверки проводятся не чаще 1 (одного) раза в год за исключением случаев, установленных статьей 145 Налогового кодекса.</w:t>
            </w:r>
          </w:p>
          <w:p w14:paraId="73463BAD" w14:textId="77777777" w:rsidR="00B65A15" w:rsidRPr="00D502C4" w:rsidRDefault="00B65A15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8CDEFF" w14:textId="6AD0E1A3" w:rsidR="0066188D" w:rsidRPr="00D502C4" w:rsidRDefault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Налоговый контроль до даты заключения Соглашения о пилотном проекте осуществляются в порядке, установленном налоговым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законода</w:t>
            </w:r>
            <w:r w:rsidR="00E0270C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тельством Республики Казахстан.</w:t>
            </w:r>
          </w:p>
          <w:p w14:paraId="5353B726" w14:textId="77777777" w:rsidR="0066188D" w:rsidRPr="00D502C4" w:rsidRDefault="0066188D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Налоговый контроль с даты заключения Соглашения о пилотном проекте по налогам и платежам в бюджет, по которым:</w:t>
            </w:r>
          </w:p>
          <w:p w14:paraId="731DE01B" w14:textId="131D7C89" w:rsidR="00B65A15" w:rsidRDefault="0066188D" w:rsidP="00B65A15">
            <w:pPr>
              <w:ind w:firstLine="456"/>
              <w:jc w:val="both"/>
              <w:rPr>
                <w:ins w:id="61" w:author="Денис Гасс Олегович" w:date="2025-11-05T12:01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5C96B3D" w14:textId="72C4632E" w:rsidR="00B65A15" w:rsidRDefault="0066188D" w:rsidP="0066188D">
            <w:pPr>
              <w:ind w:firstLine="456"/>
              <w:jc w:val="both"/>
              <w:rPr>
                <w:ins w:id="62" w:author="Денис Гасс Олегович" w:date="2025-11-05T12:00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E71764"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размещены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ая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отчетность, </w:t>
            </w:r>
            <w:proofErr w:type="spellStart"/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налоговы</w:t>
            </w:r>
            <w:proofErr w:type="spellEnd"/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регистр</w:t>
            </w:r>
            <w:r w:rsidR="00CC4E02"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ы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регистры бухгалтерского учета и первичны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в </w:t>
            </w:r>
            <w:proofErr w:type="spellStart"/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</w:t>
            </w:r>
            <w:proofErr w:type="spellEnd"/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ой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системе горизонтального мониторинга </w:t>
            </w:r>
            <w:proofErr w:type="spellStart"/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</w:t>
            </w:r>
            <w:proofErr w:type="spellEnd"/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ется</w:t>
            </w:r>
            <w:r w:rsidR="00CC4E02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порядке, установленном настоящими Правилами;</w:t>
            </w:r>
          </w:p>
          <w:p w14:paraId="48C6BBCE" w14:textId="77777777" w:rsidR="00B65A15" w:rsidRDefault="00B65A15" w:rsidP="0066188D">
            <w:pPr>
              <w:ind w:firstLine="456"/>
              <w:jc w:val="both"/>
              <w:rPr>
                <w:ins w:id="63" w:author="Денис Гасс Олегович" w:date="2025-11-05T12:00:00Z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534A0C" w14:textId="77777777" w:rsidR="00B65A15" w:rsidRDefault="00B65A15" w:rsidP="0066188D">
            <w:pPr>
              <w:ind w:firstLine="456"/>
              <w:jc w:val="both"/>
              <w:rPr>
                <w:ins w:id="64" w:author="Денис Гасс Олегович" w:date="2025-11-05T12:00:00Z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9BEDCF" w14:textId="63350788" w:rsidR="0066188D" w:rsidRPr="00D502C4" w:rsidDel="00B65A15" w:rsidRDefault="00E71764" w:rsidP="0066188D">
            <w:pPr>
              <w:ind w:firstLine="456"/>
              <w:jc w:val="both"/>
              <w:rPr>
                <w:del w:id="65" w:author="Денис Гасс Олегович" w:date="2025-11-05T12:01:00Z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не </w:t>
            </w:r>
            <w:r w:rsidRPr="00D502C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размещены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налоговая отчетность, налоговые регистры, регистры бухгалтерского учета и первичные документы в информационной системе горизонтального мониторинга осуществляется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общеустановленном порядке, установленном налоговым </w:t>
            </w:r>
            <w:r w:rsidR="0066188D"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законодательством Республики Казахстан.</w:t>
            </w:r>
          </w:p>
          <w:p w14:paraId="0DFEF0B3" w14:textId="77777777" w:rsidR="0066188D" w:rsidRPr="00D502C4" w:rsidRDefault="0066188D" w:rsidP="00B65A15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64B5FB" w14:textId="77777777" w:rsidR="0066188D" w:rsidRPr="00D502C4" w:rsidRDefault="0066188D" w:rsidP="0066188D">
            <w:pPr>
              <w:ind w:firstLine="4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Налоговый контроль, проводимый в период внедрения Пилотного проекта по инициативе уполномоченных государственных органов, правоохранительных и специальных государственных органов (запросы, требования, сведения), осуществляются в порядке, установленном налоговым законодательством Республики Казахстан.</w:t>
            </w:r>
          </w:p>
          <w:p w14:paraId="1AA62571" w14:textId="77777777" w:rsidR="0066188D" w:rsidRPr="00D502C4" w:rsidRDefault="0066188D" w:rsidP="0066188D">
            <w:pPr>
              <w:ind w:firstLine="455"/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На этапе реализации Пилотного проекта в период </w:t>
            </w:r>
            <w:proofErr w:type="spellStart"/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предпроектной</w:t>
            </w:r>
            <w:proofErr w:type="spellEnd"/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работы и пилотного внедрения при выявлении фактов предоставления участником Пилотного проекта недостоверной информации, при установлении финансово-хозяйственных операций, имеющих признаки фиктивности, подлог документов и (или) искажение данных </w:t>
            </w:r>
            <w:r w:rsidRPr="00D50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бухгалтерского, налогового и иных видов учетов, в том числе в информационной системе горизонтального мониторинга, Соглашение о взаимодействии и (или) Соглашение о пилотном проекте с таким участником Пилотного проекта расторгается Комитетом в одностороннем порядке с соответствующим уведомлением.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5A449E80" w14:textId="2A84723E" w:rsidR="007C4D56" w:rsidRPr="009A138F" w:rsidRDefault="004F5B19" w:rsidP="004E3176">
            <w:pPr>
              <w:ind w:right="140" w:firstLine="32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D5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 xml:space="preserve">Редакционная правка, </w:t>
            </w:r>
            <w:proofErr w:type="spellStart"/>
            <w:r w:rsidRPr="007C4D5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уточн</w:t>
            </w:r>
            <w:proofErr w:type="spellEnd"/>
            <w:r w:rsidRPr="007C4D5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 xml:space="preserve">ение </w:t>
            </w:r>
            <w:r w:rsidRPr="007C4D5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C4D5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формулиров</w:t>
            </w:r>
            <w:proofErr w:type="spellEnd"/>
            <w:r w:rsidRPr="007C4D5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k-KZ"/>
              </w:rPr>
              <w:t>ок в пункте</w:t>
            </w:r>
            <w:r w:rsidRPr="007C4D5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C4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практике </w:t>
            </w:r>
            <w:r w:rsidR="00E40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действующая редакция пункта, а именно 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формулировка</w:t>
            </w:r>
            <w:r w:rsidR="00E40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0211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 которым предоставлен доступ к налоговой отчетности, налоговым регистрам, </w:t>
            </w:r>
            <w:r w:rsidR="00E40211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регистрам бухгалтерского учета и первичным документам через информационную систему горизонтального мониторинга»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в п</w:t>
            </w:r>
            <w:r w:rsidR="007C4D56" w:rsidRPr="007C4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олной мере отражает фактическое исполнение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обязательств налогоплательщика в рамках Пилотного проекта, поскольку предоставление доступа может означать лишь техническую возможность подключения к системе, без фактического размещения документов и данных, необходимых для налогового контроля.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C4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исключения неоднозначного толкования предлагается заменить </w:t>
            </w:r>
            <w:r w:rsidR="007C4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формулировку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«предоставлен доступ» на «размещены».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C4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Новая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редакция обеспечивает более точное определение</w:t>
            </w:r>
            <w:r w:rsidR="007C4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критерия, при котором 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налоговые органы осуществляют контроль по размещенным данным, фактически находящимся в информационной системе</w:t>
            </w:r>
            <w:r w:rsidR="00E40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C4D56" w:rsidRPr="009A1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   </w:t>
            </w:r>
          </w:p>
          <w:p w14:paraId="5D67CAAA" w14:textId="77777777" w:rsidR="00932534" w:rsidRPr="007C4D56" w:rsidRDefault="00932534" w:rsidP="007C4D56">
            <w:pPr>
              <w:ind w:right="140" w:firstLine="321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FF662B4" w14:textId="77777777" w:rsidR="0066188D" w:rsidRPr="007C4D56" w:rsidRDefault="0066188D" w:rsidP="007C4D56">
            <w:pPr>
              <w:pStyle w:val="a3"/>
              <w:ind w:firstLine="456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6A84B1F4" w14:textId="77777777" w:rsidR="00796C59" w:rsidRPr="00E52C4D" w:rsidRDefault="00796C59" w:rsidP="008A3073"/>
    <w:sectPr w:rsidR="00796C59" w:rsidRPr="00E52C4D" w:rsidSect="004215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CD868B5" w16cex:dateUtc="2025-10-28T09:22:00Z"/>
  <w16cex:commentExtensible w16cex:durableId="6A5EDC89" w16cex:dateUtc="2025-10-29T10:41:00Z"/>
  <w16cex:commentExtensible w16cex:durableId="590903B2" w16cex:dateUtc="2025-10-28T09:22:00Z"/>
  <w16cex:commentExtensible w16cex:durableId="1A6D81B7" w16cex:dateUtc="2025-10-28T09:22:00Z"/>
  <w16cex:commentExtensible w16cex:durableId="1D17DF5E" w16cex:dateUtc="2025-10-28T09:23:00Z"/>
  <w16cex:commentExtensible w16cex:durableId="38CC9E36" w16cex:dateUtc="2025-10-28T09:23:00Z"/>
  <w16cex:commentExtensible w16cex:durableId="11FF1B9D" w16cex:dateUtc="2025-10-29T10:37:00Z"/>
  <w16cex:commentExtensible w16cex:durableId="0C125518" w16cex:dateUtc="2025-10-29T10:37:00Z"/>
  <w16cex:commentExtensible w16cex:durableId="4FC9892B" w16cex:dateUtc="2025-10-29T10:38:00Z"/>
  <w16cex:commentExtensible w16cex:durableId="47B8717F" w16cex:dateUtc="2025-10-29T10:39:00Z"/>
  <w16cex:commentExtensible w16cex:durableId="57F3EE23" w16cex:dateUtc="2025-10-29T10:40:00Z"/>
  <w16cex:commentExtensible w16cex:durableId="04B7F6DB" w16cex:dateUtc="2025-10-29T10:40:00Z"/>
  <w16cex:commentExtensible w16cex:durableId="67C8F808" w16cex:dateUtc="2025-10-28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0887EE" w16cid:durableId="6CD868B5"/>
  <w16cid:commentId w16cid:paraId="3A2DD73C" w16cid:durableId="6A5EDC89"/>
  <w16cid:commentId w16cid:paraId="7559782C" w16cid:durableId="590903B2"/>
  <w16cid:commentId w16cid:paraId="18E76597" w16cid:durableId="1A6D81B7"/>
  <w16cid:commentId w16cid:paraId="22B21E4D" w16cid:durableId="1D17DF5E"/>
  <w16cid:commentId w16cid:paraId="4F487F83" w16cid:durableId="38CC9E36"/>
  <w16cid:commentId w16cid:paraId="1C8FDDF4" w16cid:durableId="11FF1B9D"/>
  <w16cid:commentId w16cid:paraId="7FEBEF83" w16cid:durableId="0C125518"/>
  <w16cid:commentId w16cid:paraId="20338C41" w16cid:durableId="4FC9892B"/>
  <w16cid:commentId w16cid:paraId="7134F459" w16cid:durableId="47B8717F"/>
  <w16cid:commentId w16cid:paraId="0A8D33F3" w16cid:durableId="57F3EE23"/>
  <w16cid:commentId w16cid:paraId="06DC532E" w16cid:durableId="04B7F6DB"/>
  <w16cid:commentId w16cid:paraId="5A8C3D49" w16cid:durableId="67C8F8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9F870" w14:textId="77777777" w:rsidR="00075BF3" w:rsidRDefault="00075BF3" w:rsidP="00FF5AD5">
      <w:r>
        <w:separator/>
      </w:r>
    </w:p>
  </w:endnote>
  <w:endnote w:type="continuationSeparator" w:id="0">
    <w:p w14:paraId="13AB33FC" w14:textId="77777777" w:rsidR="00075BF3" w:rsidRDefault="00075BF3" w:rsidP="00FF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F379A" w14:textId="77777777" w:rsidR="00AC5965" w:rsidRDefault="00AC596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754621751"/>
      <w:docPartObj>
        <w:docPartGallery w:val="Page Numbers (Bottom of Page)"/>
        <w:docPartUnique/>
      </w:docPartObj>
    </w:sdtPr>
    <w:sdtEndPr/>
    <w:sdtContent>
      <w:p w14:paraId="3C568023" w14:textId="77777777" w:rsidR="00AC5965" w:rsidRPr="00FF5AD5" w:rsidRDefault="00AC5965" w:rsidP="0089778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524C4" w14:textId="77777777" w:rsidR="00AC5965" w:rsidRDefault="00AC59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906AC" w14:textId="77777777" w:rsidR="00075BF3" w:rsidRDefault="00075BF3" w:rsidP="00FF5AD5">
      <w:r>
        <w:separator/>
      </w:r>
    </w:p>
  </w:footnote>
  <w:footnote w:type="continuationSeparator" w:id="0">
    <w:p w14:paraId="21761AFD" w14:textId="77777777" w:rsidR="00075BF3" w:rsidRDefault="00075BF3" w:rsidP="00FF5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01E" w14:textId="77777777" w:rsidR="00AC5965" w:rsidRDefault="00AC5965">
    <w:pPr>
      <w:pStyle w:val="a5"/>
    </w:pPr>
  </w:p>
  <w:p w14:paraId="517AB72B" w14:textId="45F1307D" w:rsidR="00343F4E" w:rsidRDefault="00343F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555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6C15F340" w14:textId="0149BE11" w:rsidR="00AC5965" w:rsidRPr="00DB55C6" w:rsidRDefault="00AC5965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DB55C6">
          <w:rPr>
            <w:rFonts w:ascii="Times New Roman" w:hAnsi="Times New Roman" w:cs="Times New Roman"/>
            <w:sz w:val="28"/>
          </w:rPr>
          <w:fldChar w:fldCharType="begin"/>
        </w:r>
        <w:r w:rsidRPr="00DB55C6">
          <w:rPr>
            <w:rFonts w:ascii="Times New Roman" w:hAnsi="Times New Roman" w:cs="Times New Roman"/>
            <w:sz w:val="28"/>
          </w:rPr>
          <w:instrText>PAGE   \* MERGEFORMAT</w:instrText>
        </w:r>
        <w:r w:rsidRPr="00DB55C6">
          <w:rPr>
            <w:rFonts w:ascii="Times New Roman" w:hAnsi="Times New Roman" w:cs="Times New Roman"/>
            <w:sz w:val="28"/>
          </w:rPr>
          <w:fldChar w:fldCharType="separate"/>
        </w:r>
        <w:r w:rsidR="00B65A15">
          <w:rPr>
            <w:rFonts w:ascii="Times New Roman" w:hAnsi="Times New Roman" w:cs="Times New Roman"/>
            <w:noProof/>
            <w:sz w:val="28"/>
          </w:rPr>
          <w:t>18</w:t>
        </w:r>
        <w:r w:rsidRPr="00DB55C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121C488" w14:textId="77777777" w:rsidR="00AC5965" w:rsidRDefault="00AC5965">
    <w:pPr>
      <w:pStyle w:val="a5"/>
    </w:pPr>
  </w:p>
  <w:p w14:paraId="277D46A3" w14:textId="77777777" w:rsidR="00343F4E" w:rsidRDefault="00075BF3">
    <w:pPr>
      <w:pStyle w:val="a3"/>
    </w:pPr>
    <w:r>
      <w:rPr>
        <w:noProof/>
      </w:rPr>
      <w:pict w14:anchorId="30A885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241AE" w14:textId="77777777" w:rsidR="00AC5965" w:rsidRDefault="00AC5965">
    <w:pPr>
      <w:pStyle w:val="a5"/>
    </w:pPr>
  </w:p>
  <w:p w14:paraId="17DEA241" w14:textId="77777777" w:rsidR="00343F4E" w:rsidRDefault="00075BF3">
    <w:pPr>
      <w:pStyle w:val="a3"/>
    </w:pPr>
    <w:r>
      <w:rPr>
        <w:noProof/>
      </w:rPr>
      <w:pict w14:anchorId="4C12B1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D7D7F"/>
    <w:multiLevelType w:val="hybridMultilevel"/>
    <w:tmpl w:val="89226820"/>
    <w:lvl w:ilvl="0" w:tplc="9B8A9B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282F48"/>
    <w:multiLevelType w:val="hybridMultilevel"/>
    <w:tmpl w:val="90EC2B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241BA"/>
    <w:multiLevelType w:val="hybridMultilevel"/>
    <w:tmpl w:val="EA7648B4"/>
    <w:lvl w:ilvl="0" w:tplc="94D2BD98">
      <w:start w:val="1"/>
      <w:numFmt w:val="bullet"/>
      <w:suff w:val="space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3" w15:restartNumberingAfterBreak="0">
    <w:nsid w:val="41A4006D"/>
    <w:multiLevelType w:val="hybridMultilevel"/>
    <w:tmpl w:val="0D70E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енис Гасс Олегович">
    <w15:presenceInfo w15:providerId="None" w15:userId="Денис Гасс Олег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E3A"/>
    <w:rsid w:val="0000293E"/>
    <w:rsid w:val="00005339"/>
    <w:rsid w:val="000054C4"/>
    <w:rsid w:val="0000666A"/>
    <w:rsid w:val="00012953"/>
    <w:rsid w:val="000143EE"/>
    <w:rsid w:val="00015C60"/>
    <w:rsid w:val="000164E0"/>
    <w:rsid w:val="00016B1E"/>
    <w:rsid w:val="000175E1"/>
    <w:rsid w:val="00020153"/>
    <w:rsid w:val="00020372"/>
    <w:rsid w:val="00025B36"/>
    <w:rsid w:val="00027D8C"/>
    <w:rsid w:val="0003128B"/>
    <w:rsid w:val="000319C1"/>
    <w:rsid w:val="00036079"/>
    <w:rsid w:val="00041950"/>
    <w:rsid w:val="0004279B"/>
    <w:rsid w:val="0004302B"/>
    <w:rsid w:val="000476F2"/>
    <w:rsid w:val="00056CAB"/>
    <w:rsid w:val="00066731"/>
    <w:rsid w:val="00066735"/>
    <w:rsid w:val="00071D12"/>
    <w:rsid w:val="00075640"/>
    <w:rsid w:val="00075BF3"/>
    <w:rsid w:val="00077240"/>
    <w:rsid w:val="00080245"/>
    <w:rsid w:val="000803D6"/>
    <w:rsid w:val="000821F2"/>
    <w:rsid w:val="00083176"/>
    <w:rsid w:val="00084247"/>
    <w:rsid w:val="00085BFF"/>
    <w:rsid w:val="00090142"/>
    <w:rsid w:val="000906AE"/>
    <w:rsid w:val="00091E28"/>
    <w:rsid w:val="0009265E"/>
    <w:rsid w:val="00092FDC"/>
    <w:rsid w:val="00094E01"/>
    <w:rsid w:val="00095147"/>
    <w:rsid w:val="000A2A3A"/>
    <w:rsid w:val="000B0577"/>
    <w:rsid w:val="000B15FE"/>
    <w:rsid w:val="000B1D80"/>
    <w:rsid w:val="000B3837"/>
    <w:rsid w:val="000B5CEC"/>
    <w:rsid w:val="000C04BD"/>
    <w:rsid w:val="000C1928"/>
    <w:rsid w:val="000C4F0F"/>
    <w:rsid w:val="000C5BEF"/>
    <w:rsid w:val="000D0135"/>
    <w:rsid w:val="000D7E72"/>
    <w:rsid w:val="000E0F77"/>
    <w:rsid w:val="000E2464"/>
    <w:rsid w:val="000E67F7"/>
    <w:rsid w:val="000F030C"/>
    <w:rsid w:val="000F1B2B"/>
    <w:rsid w:val="000F6270"/>
    <w:rsid w:val="00104AA0"/>
    <w:rsid w:val="0010566C"/>
    <w:rsid w:val="001062B1"/>
    <w:rsid w:val="001077BE"/>
    <w:rsid w:val="0011185D"/>
    <w:rsid w:val="00112DEC"/>
    <w:rsid w:val="00115B3E"/>
    <w:rsid w:val="0012139A"/>
    <w:rsid w:val="00121FBE"/>
    <w:rsid w:val="001236AE"/>
    <w:rsid w:val="00124C0E"/>
    <w:rsid w:val="00125E05"/>
    <w:rsid w:val="00127281"/>
    <w:rsid w:val="0013122F"/>
    <w:rsid w:val="001335F1"/>
    <w:rsid w:val="00133C39"/>
    <w:rsid w:val="001347BF"/>
    <w:rsid w:val="00140B05"/>
    <w:rsid w:val="0014420F"/>
    <w:rsid w:val="0014520E"/>
    <w:rsid w:val="00145743"/>
    <w:rsid w:val="001457DB"/>
    <w:rsid w:val="001463EE"/>
    <w:rsid w:val="0015051C"/>
    <w:rsid w:val="001521ED"/>
    <w:rsid w:val="001531AA"/>
    <w:rsid w:val="00155789"/>
    <w:rsid w:val="00157898"/>
    <w:rsid w:val="00160EB0"/>
    <w:rsid w:val="00163461"/>
    <w:rsid w:val="00164599"/>
    <w:rsid w:val="00165E1D"/>
    <w:rsid w:val="00166D83"/>
    <w:rsid w:val="00173A90"/>
    <w:rsid w:val="00174BE6"/>
    <w:rsid w:val="00176DFA"/>
    <w:rsid w:val="00180CCB"/>
    <w:rsid w:val="00181027"/>
    <w:rsid w:val="001823B9"/>
    <w:rsid w:val="001836D5"/>
    <w:rsid w:val="00184668"/>
    <w:rsid w:val="00185254"/>
    <w:rsid w:val="00186745"/>
    <w:rsid w:val="00187976"/>
    <w:rsid w:val="001956AE"/>
    <w:rsid w:val="001A553F"/>
    <w:rsid w:val="001A5A75"/>
    <w:rsid w:val="001B008C"/>
    <w:rsid w:val="001B28C8"/>
    <w:rsid w:val="001B5D0E"/>
    <w:rsid w:val="001B78B3"/>
    <w:rsid w:val="001C398B"/>
    <w:rsid w:val="001D0806"/>
    <w:rsid w:val="001D1C7B"/>
    <w:rsid w:val="001D5931"/>
    <w:rsid w:val="001D5BEE"/>
    <w:rsid w:val="001E181A"/>
    <w:rsid w:val="001E2917"/>
    <w:rsid w:val="001F4B08"/>
    <w:rsid w:val="001F5ECC"/>
    <w:rsid w:val="002006F7"/>
    <w:rsid w:val="00200883"/>
    <w:rsid w:val="00201367"/>
    <w:rsid w:val="00205F24"/>
    <w:rsid w:val="0021306C"/>
    <w:rsid w:val="00221635"/>
    <w:rsid w:val="002216F1"/>
    <w:rsid w:val="002226F8"/>
    <w:rsid w:val="002301BA"/>
    <w:rsid w:val="00233566"/>
    <w:rsid w:val="00240D82"/>
    <w:rsid w:val="002428FF"/>
    <w:rsid w:val="00244777"/>
    <w:rsid w:val="00250088"/>
    <w:rsid w:val="0025247A"/>
    <w:rsid w:val="002536F7"/>
    <w:rsid w:val="00256BD1"/>
    <w:rsid w:val="00260085"/>
    <w:rsid w:val="0026028D"/>
    <w:rsid w:val="002608EC"/>
    <w:rsid w:val="002611C8"/>
    <w:rsid w:val="00261F86"/>
    <w:rsid w:val="002641A6"/>
    <w:rsid w:val="00264802"/>
    <w:rsid w:val="00264D18"/>
    <w:rsid w:val="00276443"/>
    <w:rsid w:val="00285D91"/>
    <w:rsid w:val="00286D12"/>
    <w:rsid w:val="00291030"/>
    <w:rsid w:val="00297044"/>
    <w:rsid w:val="002A1D1A"/>
    <w:rsid w:val="002A28A4"/>
    <w:rsid w:val="002A2EDA"/>
    <w:rsid w:val="002A392E"/>
    <w:rsid w:val="002A72D9"/>
    <w:rsid w:val="002B439E"/>
    <w:rsid w:val="002B6854"/>
    <w:rsid w:val="002B755E"/>
    <w:rsid w:val="002C2B93"/>
    <w:rsid w:val="002C5A19"/>
    <w:rsid w:val="002C6668"/>
    <w:rsid w:val="002D00B8"/>
    <w:rsid w:val="002D7690"/>
    <w:rsid w:val="002E0580"/>
    <w:rsid w:val="002E79A0"/>
    <w:rsid w:val="002E7ADF"/>
    <w:rsid w:val="002F09BB"/>
    <w:rsid w:val="002F2359"/>
    <w:rsid w:val="002F297F"/>
    <w:rsid w:val="002F366C"/>
    <w:rsid w:val="002F4886"/>
    <w:rsid w:val="00304436"/>
    <w:rsid w:val="003046C7"/>
    <w:rsid w:val="00307F9D"/>
    <w:rsid w:val="00310F76"/>
    <w:rsid w:val="00311C3B"/>
    <w:rsid w:val="003139CB"/>
    <w:rsid w:val="00322226"/>
    <w:rsid w:val="003234F7"/>
    <w:rsid w:val="00341DEF"/>
    <w:rsid w:val="00343F4E"/>
    <w:rsid w:val="003470FC"/>
    <w:rsid w:val="003507E4"/>
    <w:rsid w:val="00354820"/>
    <w:rsid w:val="003564B2"/>
    <w:rsid w:val="00364B15"/>
    <w:rsid w:val="0036649E"/>
    <w:rsid w:val="0037274B"/>
    <w:rsid w:val="003751BF"/>
    <w:rsid w:val="00376BC9"/>
    <w:rsid w:val="003778A7"/>
    <w:rsid w:val="00380FAB"/>
    <w:rsid w:val="00381CFC"/>
    <w:rsid w:val="0038208D"/>
    <w:rsid w:val="00386D18"/>
    <w:rsid w:val="003A1390"/>
    <w:rsid w:val="003A48A3"/>
    <w:rsid w:val="003A4EFD"/>
    <w:rsid w:val="003B65F3"/>
    <w:rsid w:val="003B6A81"/>
    <w:rsid w:val="003C36CF"/>
    <w:rsid w:val="003C4C94"/>
    <w:rsid w:val="003C65B9"/>
    <w:rsid w:val="003D19E1"/>
    <w:rsid w:val="003D2B56"/>
    <w:rsid w:val="003D423D"/>
    <w:rsid w:val="003D6554"/>
    <w:rsid w:val="003E10F5"/>
    <w:rsid w:val="003E19AA"/>
    <w:rsid w:val="003E37BA"/>
    <w:rsid w:val="003E4433"/>
    <w:rsid w:val="003E65F2"/>
    <w:rsid w:val="003E6D47"/>
    <w:rsid w:val="003E7900"/>
    <w:rsid w:val="003F33C4"/>
    <w:rsid w:val="003F444A"/>
    <w:rsid w:val="003F73B3"/>
    <w:rsid w:val="003F7BAE"/>
    <w:rsid w:val="004002B7"/>
    <w:rsid w:val="004026F6"/>
    <w:rsid w:val="004110FA"/>
    <w:rsid w:val="004125FE"/>
    <w:rsid w:val="00414EAD"/>
    <w:rsid w:val="00420CF3"/>
    <w:rsid w:val="00421544"/>
    <w:rsid w:val="004276AE"/>
    <w:rsid w:val="00430D92"/>
    <w:rsid w:val="004318E4"/>
    <w:rsid w:val="00434C1B"/>
    <w:rsid w:val="00434EF9"/>
    <w:rsid w:val="00436D69"/>
    <w:rsid w:val="00441A54"/>
    <w:rsid w:val="00452438"/>
    <w:rsid w:val="0045681A"/>
    <w:rsid w:val="00465605"/>
    <w:rsid w:val="00466077"/>
    <w:rsid w:val="00473A1A"/>
    <w:rsid w:val="0047429F"/>
    <w:rsid w:val="004763D1"/>
    <w:rsid w:val="00480911"/>
    <w:rsid w:val="00482834"/>
    <w:rsid w:val="004833D7"/>
    <w:rsid w:val="00483FA7"/>
    <w:rsid w:val="00486EFD"/>
    <w:rsid w:val="00490288"/>
    <w:rsid w:val="0049052A"/>
    <w:rsid w:val="00493927"/>
    <w:rsid w:val="004A02F9"/>
    <w:rsid w:val="004B31C9"/>
    <w:rsid w:val="004C0577"/>
    <w:rsid w:val="004C3F27"/>
    <w:rsid w:val="004D4C0F"/>
    <w:rsid w:val="004D4E3E"/>
    <w:rsid w:val="004E3176"/>
    <w:rsid w:val="004E35D0"/>
    <w:rsid w:val="004F20C1"/>
    <w:rsid w:val="004F473D"/>
    <w:rsid w:val="004F494A"/>
    <w:rsid w:val="004F4CAF"/>
    <w:rsid w:val="004F5B19"/>
    <w:rsid w:val="004F5BAB"/>
    <w:rsid w:val="004F643C"/>
    <w:rsid w:val="005022DB"/>
    <w:rsid w:val="0050462D"/>
    <w:rsid w:val="00504812"/>
    <w:rsid w:val="005069D8"/>
    <w:rsid w:val="00507E87"/>
    <w:rsid w:val="005213AC"/>
    <w:rsid w:val="0052212A"/>
    <w:rsid w:val="00524132"/>
    <w:rsid w:val="0052570B"/>
    <w:rsid w:val="005262F0"/>
    <w:rsid w:val="00527B1B"/>
    <w:rsid w:val="00531103"/>
    <w:rsid w:val="00532B63"/>
    <w:rsid w:val="00535BA5"/>
    <w:rsid w:val="005362D7"/>
    <w:rsid w:val="005407CC"/>
    <w:rsid w:val="0054191D"/>
    <w:rsid w:val="005442F4"/>
    <w:rsid w:val="00545DAB"/>
    <w:rsid w:val="00547DDB"/>
    <w:rsid w:val="00553357"/>
    <w:rsid w:val="005545C5"/>
    <w:rsid w:val="00554980"/>
    <w:rsid w:val="00554A0A"/>
    <w:rsid w:val="00560BA3"/>
    <w:rsid w:val="00561B5C"/>
    <w:rsid w:val="00562254"/>
    <w:rsid w:val="005624CE"/>
    <w:rsid w:val="005625B4"/>
    <w:rsid w:val="00563FCA"/>
    <w:rsid w:val="00571706"/>
    <w:rsid w:val="00576A66"/>
    <w:rsid w:val="00580273"/>
    <w:rsid w:val="005806A8"/>
    <w:rsid w:val="00581D17"/>
    <w:rsid w:val="00591391"/>
    <w:rsid w:val="005934AC"/>
    <w:rsid w:val="005A04B0"/>
    <w:rsid w:val="005A5EFD"/>
    <w:rsid w:val="005A7AAA"/>
    <w:rsid w:val="005C143C"/>
    <w:rsid w:val="005C1F90"/>
    <w:rsid w:val="005C3D0A"/>
    <w:rsid w:val="005D29C9"/>
    <w:rsid w:val="005F310C"/>
    <w:rsid w:val="005F32FE"/>
    <w:rsid w:val="005F53C5"/>
    <w:rsid w:val="0060028E"/>
    <w:rsid w:val="00601C4A"/>
    <w:rsid w:val="006101D0"/>
    <w:rsid w:val="006156F2"/>
    <w:rsid w:val="006178FE"/>
    <w:rsid w:val="00621B11"/>
    <w:rsid w:val="006234C6"/>
    <w:rsid w:val="006255B4"/>
    <w:rsid w:val="00625A18"/>
    <w:rsid w:val="00636B0E"/>
    <w:rsid w:val="00637126"/>
    <w:rsid w:val="00641BD0"/>
    <w:rsid w:val="00643731"/>
    <w:rsid w:val="006439BF"/>
    <w:rsid w:val="00651CF5"/>
    <w:rsid w:val="0065258A"/>
    <w:rsid w:val="006532E4"/>
    <w:rsid w:val="00657174"/>
    <w:rsid w:val="00660295"/>
    <w:rsid w:val="0066188D"/>
    <w:rsid w:val="00661C54"/>
    <w:rsid w:val="00663EBE"/>
    <w:rsid w:val="00663F8A"/>
    <w:rsid w:val="006647B7"/>
    <w:rsid w:val="00665950"/>
    <w:rsid w:val="00675D34"/>
    <w:rsid w:val="00677EB5"/>
    <w:rsid w:val="006809B1"/>
    <w:rsid w:val="0068236F"/>
    <w:rsid w:val="00686E7C"/>
    <w:rsid w:val="00687CCE"/>
    <w:rsid w:val="00693A59"/>
    <w:rsid w:val="006970A8"/>
    <w:rsid w:val="006A0DF0"/>
    <w:rsid w:val="006A2C78"/>
    <w:rsid w:val="006A2EFC"/>
    <w:rsid w:val="006A5B59"/>
    <w:rsid w:val="006B47A9"/>
    <w:rsid w:val="006C0D4C"/>
    <w:rsid w:val="006C2138"/>
    <w:rsid w:val="006C4C24"/>
    <w:rsid w:val="006C6324"/>
    <w:rsid w:val="006C7D6B"/>
    <w:rsid w:val="006D6EF6"/>
    <w:rsid w:val="006E01CC"/>
    <w:rsid w:val="006E0C70"/>
    <w:rsid w:val="006E1DFD"/>
    <w:rsid w:val="006E2550"/>
    <w:rsid w:val="006E4DE2"/>
    <w:rsid w:val="006E60D3"/>
    <w:rsid w:val="006F046B"/>
    <w:rsid w:val="006F077A"/>
    <w:rsid w:val="006F1991"/>
    <w:rsid w:val="006F4EFB"/>
    <w:rsid w:val="006F73B1"/>
    <w:rsid w:val="00702CA5"/>
    <w:rsid w:val="00704AC1"/>
    <w:rsid w:val="0071331B"/>
    <w:rsid w:val="007144F3"/>
    <w:rsid w:val="00715A91"/>
    <w:rsid w:val="00717977"/>
    <w:rsid w:val="00717A73"/>
    <w:rsid w:val="00725A12"/>
    <w:rsid w:val="00731478"/>
    <w:rsid w:val="00732F29"/>
    <w:rsid w:val="00733497"/>
    <w:rsid w:val="007340F6"/>
    <w:rsid w:val="007373EA"/>
    <w:rsid w:val="00741A35"/>
    <w:rsid w:val="00745FBD"/>
    <w:rsid w:val="007539F9"/>
    <w:rsid w:val="007557EE"/>
    <w:rsid w:val="00757FD9"/>
    <w:rsid w:val="00763FE6"/>
    <w:rsid w:val="00766F04"/>
    <w:rsid w:val="00770691"/>
    <w:rsid w:val="00772AFB"/>
    <w:rsid w:val="00773083"/>
    <w:rsid w:val="00773310"/>
    <w:rsid w:val="00777F3B"/>
    <w:rsid w:val="00781FFE"/>
    <w:rsid w:val="00791E6C"/>
    <w:rsid w:val="00792C6B"/>
    <w:rsid w:val="00796C59"/>
    <w:rsid w:val="007A4AD5"/>
    <w:rsid w:val="007A713D"/>
    <w:rsid w:val="007A7EF3"/>
    <w:rsid w:val="007B4134"/>
    <w:rsid w:val="007B7C0E"/>
    <w:rsid w:val="007C01E9"/>
    <w:rsid w:val="007C4D56"/>
    <w:rsid w:val="007C580F"/>
    <w:rsid w:val="007D2E0A"/>
    <w:rsid w:val="007D68A3"/>
    <w:rsid w:val="007D6C2B"/>
    <w:rsid w:val="007E6E47"/>
    <w:rsid w:val="007E71BF"/>
    <w:rsid w:val="007E79BA"/>
    <w:rsid w:val="007F6F43"/>
    <w:rsid w:val="00800E49"/>
    <w:rsid w:val="008043B9"/>
    <w:rsid w:val="008059C7"/>
    <w:rsid w:val="00810D23"/>
    <w:rsid w:val="00811042"/>
    <w:rsid w:val="00811E98"/>
    <w:rsid w:val="00814896"/>
    <w:rsid w:val="008167D4"/>
    <w:rsid w:val="0081778F"/>
    <w:rsid w:val="00821634"/>
    <w:rsid w:val="0082376A"/>
    <w:rsid w:val="00827761"/>
    <w:rsid w:val="00830BD6"/>
    <w:rsid w:val="00836AB8"/>
    <w:rsid w:val="00842D58"/>
    <w:rsid w:val="00843BCB"/>
    <w:rsid w:val="00845C44"/>
    <w:rsid w:val="00846B20"/>
    <w:rsid w:val="00846B6A"/>
    <w:rsid w:val="008471FC"/>
    <w:rsid w:val="00847856"/>
    <w:rsid w:val="0085009E"/>
    <w:rsid w:val="00851B1E"/>
    <w:rsid w:val="008556E6"/>
    <w:rsid w:val="00857AFE"/>
    <w:rsid w:val="00861A0F"/>
    <w:rsid w:val="0087395B"/>
    <w:rsid w:val="008739E1"/>
    <w:rsid w:val="00875DCE"/>
    <w:rsid w:val="0087779D"/>
    <w:rsid w:val="00880E04"/>
    <w:rsid w:val="00881F39"/>
    <w:rsid w:val="008838D7"/>
    <w:rsid w:val="00887645"/>
    <w:rsid w:val="00887730"/>
    <w:rsid w:val="00894CE7"/>
    <w:rsid w:val="0089778B"/>
    <w:rsid w:val="008A3073"/>
    <w:rsid w:val="008A5C43"/>
    <w:rsid w:val="008B3B2A"/>
    <w:rsid w:val="008B5B72"/>
    <w:rsid w:val="008C0FA6"/>
    <w:rsid w:val="008C25DA"/>
    <w:rsid w:val="008D4668"/>
    <w:rsid w:val="008D70F1"/>
    <w:rsid w:val="008D718B"/>
    <w:rsid w:val="008E07F7"/>
    <w:rsid w:val="008E214A"/>
    <w:rsid w:val="008E2192"/>
    <w:rsid w:val="008E2557"/>
    <w:rsid w:val="008E4114"/>
    <w:rsid w:val="008E7946"/>
    <w:rsid w:val="008F1510"/>
    <w:rsid w:val="008F19EC"/>
    <w:rsid w:val="008F7192"/>
    <w:rsid w:val="00903A40"/>
    <w:rsid w:val="00906815"/>
    <w:rsid w:val="009177D5"/>
    <w:rsid w:val="00926754"/>
    <w:rsid w:val="00932534"/>
    <w:rsid w:val="00932FDE"/>
    <w:rsid w:val="0093454F"/>
    <w:rsid w:val="009418E7"/>
    <w:rsid w:val="00943708"/>
    <w:rsid w:val="009520C4"/>
    <w:rsid w:val="00955CFD"/>
    <w:rsid w:val="0096150B"/>
    <w:rsid w:val="0096185C"/>
    <w:rsid w:val="00961DA1"/>
    <w:rsid w:val="00963BB5"/>
    <w:rsid w:val="009665C5"/>
    <w:rsid w:val="00971F25"/>
    <w:rsid w:val="009737F8"/>
    <w:rsid w:val="00973C10"/>
    <w:rsid w:val="00974C4E"/>
    <w:rsid w:val="00976478"/>
    <w:rsid w:val="00977D8D"/>
    <w:rsid w:val="00985831"/>
    <w:rsid w:val="00994548"/>
    <w:rsid w:val="00997A44"/>
    <w:rsid w:val="009A138F"/>
    <w:rsid w:val="009A52CE"/>
    <w:rsid w:val="009A60DD"/>
    <w:rsid w:val="009B204D"/>
    <w:rsid w:val="009B2099"/>
    <w:rsid w:val="009B4B04"/>
    <w:rsid w:val="009B51B0"/>
    <w:rsid w:val="009B51FB"/>
    <w:rsid w:val="009C4A11"/>
    <w:rsid w:val="009C6F51"/>
    <w:rsid w:val="009C7C2A"/>
    <w:rsid w:val="009D0D31"/>
    <w:rsid w:val="009E1D23"/>
    <w:rsid w:val="009E5217"/>
    <w:rsid w:val="009E5586"/>
    <w:rsid w:val="009E5659"/>
    <w:rsid w:val="009E5758"/>
    <w:rsid w:val="009E65F5"/>
    <w:rsid w:val="009F16C1"/>
    <w:rsid w:val="009F3643"/>
    <w:rsid w:val="009F7C65"/>
    <w:rsid w:val="00A00D0E"/>
    <w:rsid w:val="00A01AF5"/>
    <w:rsid w:val="00A14B6C"/>
    <w:rsid w:val="00A1732C"/>
    <w:rsid w:val="00A177A3"/>
    <w:rsid w:val="00A21DFB"/>
    <w:rsid w:val="00A23894"/>
    <w:rsid w:val="00A27AC3"/>
    <w:rsid w:val="00A3244D"/>
    <w:rsid w:val="00A404DF"/>
    <w:rsid w:val="00A439F3"/>
    <w:rsid w:val="00A458F8"/>
    <w:rsid w:val="00A45D31"/>
    <w:rsid w:val="00A504C6"/>
    <w:rsid w:val="00A525B3"/>
    <w:rsid w:val="00A61E14"/>
    <w:rsid w:val="00A75AFD"/>
    <w:rsid w:val="00A810F7"/>
    <w:rsid w:val="00A969C1"/>
    <w:rsid w:val="00A975DC"/>
    <w:rsid w:val="00AA0102"/>
    <w:rsid w:val="00AA59E3"/>
    <w:rsid w:val="00AB144A"/>
    <w:rsid w:val="00AB6430"/>
    <w:rsid w:val="00AC0C3B"/>
    <w:rsid w:val="00AC5965"/>
    <w:rsid w:val="00AD1DF2"/>
    <w:rsid w:val="00AD26C3"/>
    <w:rsid w:val="00AD3355"/>
    <w:rsid w:val="00AD4F5A"/>
    <w:rsid w:val="00AD7178"/>
    <w:rsid w:val="00AE0DA0"/>
    <w:rsid w:val="00AE17B1"/>
    <w:rsid w:val="00AE2126"/>
    <w:rsid w:val="00AF2F72"/>
    <w:rsid w:val="00AF3B11"/>
    <w:rsid w:val="00B00AD5"/>
    <w:rsid w:val="00B00F57"/>
    <w:rsid w:val="00B01960"/>
    <w:rsid w:val="00B06B8B"/>
    <w:rsid w:val="00B1111B"/>
    <w:rsid w:val="00B16031"/>
    <w:rsid w:val="00B16BF3"/>
    <w:rsid w:val="00B1716E"/>
    <w:rsid w:val="00B2137D"/>
    <w:rsid w:val="00B2285E"/>
    <w:rsid w:val="00B259B9"/>
    <w:rsid w:val="00B259C0"/>
    <w:rsid w:val="00B265A8"/>
    <w:rsid w:val="00B267BF"/>
    <w:rsid w:val="00B26C5E"/>
    <w:rsid w:val="00B32F55"/>
    <w:rsid w:val="00B377B0"/>
    <w:rsid w:val="00B40073"/>
    <w:rsid w:val="00B444DF"/>
    <w:rsid w:val="00B511C4"/>
    <w:rsid w:val="00B65A15"/>
    <w:rsid w:val="00B65E3F"/>
    <w:rsid w:val="00B66B0A"/>
    <w:rsid w:val="00B7474A"/>
    <w:rsid w:val="00B75681"/>
    <w:rsid w:val="00B7769E"/>
    <w:rsid w:val="00B82C87"/>
    <w:rsid w:val="00B836C8"/>
    <w:rsid w:val="00B83880"/>
    <w:rsid w:val="00B84BD2"/>
    <w:rsid w:val="00B85223"/>
    <w:rsid w:val="00B97B95"/>
    <w:rsid w:val="00BA0AF5"/>
    <w:rsid w:val="00BA5B4B"/>
    <w:rsid w:val="00BB13FC"/>
    <w:rsid w:val="00BB3DEF"/>
    <w:rsid w:val="00BB4476"/>
    <w:rsid w:val="00BB7ACD"/>
    <w:rsid w:val="00BC18DF"/>
    <w:rsid w:val="00BD1CE2"/>
    <w:rsid w:val="00BD2B30"/>
    <w:rsid w:val="00BD51FB"/>
    <w:rsid w:val="00BD6D8A"/>
    <w:rsid w:val="00BD7968"/>
    <w:rsid w:val="00BF0DCA"/>
    <w:rsid w:val="00BF162F"/>
    <w:rsid w:val="00BF2524"/>
    <w:rsid w:val="00C06296"/>
    <w:rsid w:val="00C10A20"/>
    <w:rsid w:val="00C127A7"/>
    <w:rsid w:val="00C12C63"/>
    <w:rsid w:val="00C31217"/>
    <w:rsid w:val="00C32178"/>
    <w:rsid w:val="00C36CC0"/>
    <w:rsid w:val="00C37F06"/>
    <w:rsid w:val="00C4059D"/>
    <w:rsid w:val="00C537BE"/>
    <w:rsid w:val="00C551EA"/>
    <w:rsid w:val="00C742A9"/>
    <w:rsid w:val="00C83273"/>
    <w:rsid w:val="00C90EB0"/>
    <w:rsid w:val="00C916E4"/>
    <w:rsid w:val="00C918E1"/>
    <w:rsid w:val="00CA5E22"/>
    <w:rsid w:val="00CA64FD"/>
    <w:rsid w:val="00CA6B6D"/>
    <w:rsid w:val="00CA7553"/>
    <w:rsid w:val="00CB18C9"/>
    <w:rsid w:val="00CB67AD"/>
    <w:rsid w:val="00CB75A9"/>
    <w:rsid w:val="00CC24F9"/>
    <w:rsid w:val="00CC4E02"/>
    <w:rsid w:val="00CC62B0"/>
    <w:rsid w:val="00CD0EC6"/>
    <w:rsid w:val="00CD339D"/>
    <w:rsid w:val="00CD3BAB"/>
    <w:rsid w:val="00CD60FC"/>
    <w:rsid w:val="00CE030A"/>
    <w:rsid w:val="00CE30D1"/>
    <w:rsid w:val="00CE474A"/>
    <w:rsid w:val="00CE680C"/>
    <w:rsid w:val="00CF2433"/>
    <w:rsid w:val="00CF29A0"/>
    <w:rsid w:val="00CF75D2"/>
    <w:rsid w:val="00D0148F"/>
    <w:rsid w:val="00D015E2"/>
    <w:rsid w:val="00D0232C"/>
    <w:rsid w:val="00D0313A"/>
    <w:rsid w:val="00D04157"/>
    <w:rsid w:val="00D113FC"/>
    <w:rsid w:val="00D14A06"/>
    <w:rsid w:val="00D16995"/>
    <w:rsid w:val="00D32DE2"/>
    <w:rsid w:val="00D37BEC"/>
    <w:rsid w:val="00D41C34"/>
    <w:rsid w:val="00D502C4"/>
    <w:rsid w:val="00D522A4"/>
    <w:rsid w:val="00D57913"/>
    <w:rsid w:val="00D64F43"/>
    <w:rsid w:val="00D66BB8"/>
    <w:rsid w:val="00D70478"/>
    <w:rsid w:val="00D71309"/>
    <w:rsid w:val="00D71F3B"/>
    <w:rsid w:val="00D82EC4"/>
    <w:rsid w:val="00D87390"/>
    <w:rsid w:val="00D9757A"/>
    <w:rsid w:val="00DA349B"/>
    <w:rsid w:val="00DA4690"/>
    <w:rsid w:val="00DA4A26"/>
    <w:rsid w:val="00DA65BB"/>
    <w:rsid w:val="00DB07CC"/>
    <w:rsid w:val="00DB55C6"/>
    <w:rsid w:val="00DB6613"/>
    <w:rsid w:val="00DB6923"/>
    <w:rsid w:val="00DB6F79"/>
    <w:rsid w:val="00DC098C"/>
    <w:rsid w:val="00DC6914"/>
    <w:rsid w:val="00DC7553"/>
    <w:rsid w:val="00DD05A0"/>
    <w:rsid w:val="00DD1263"/>
    <w:rsid w:val="00DD3418"/>
    <w:rsid w:val="00DD48E9"/>
    <w:rsid w:val="00DD7D7D"/>
    <w:rsid w:val="00DE3F99"/>
    <w:rsid w:val="00DE6D63"/>
    <w:rsid w:val="00DE740B"/>
    <w:rsid w:val="00DF749A"/>
    <w:rsid w:val="00E0270C"/>
    <w:rsid w:val="00E048E9"/>
    <w:rsid w:val="00E060C6"/>
    <w:rsid w:val="00E167A3"/>
    <w:rsid w:val="00E17F08"/>
    <w:rsid w:val="00E259D0"/>
    <w:rsid w:val="00E2666F"/>
    <w:rsid w:val="00E27051"/>
    <w:rsid w:val="00E307B7"/>
    <w:rsid w:val="00E3131E"/>
    <w:rsid w:val="00E40211"/>
    <w:rsid w:val="00E44B4E"/>
    <w:rsid w:val="00E505EA"/>
    <w:rsid w:val="00E50631"/>
    <w:rsid w:val="00E52BE9"/>
    <w:rsid w:val="00E52C4D"/>
    <w:rsid w:val="00E54F8D"/>
    <w:rsid w:val="00E60C00"/>
    <w:rsid w:val="00E6271E"/>
    <w:rsid w:val="00E63FAC"/>
    <w:rsid w:val="00E64F37"/>
    <w:rsid w:val="00E65B96"/>
    <w:rsid w:val="00E71764"/>
    <w:rsid w:val="00E71BBB"/>
    <w:rsid w:val="00E73ACC"/>
    <w:rsid w:val="00EB4F3B"/>
    <w:rsid w:val="00EC12FE"/>
    <w:rsid w:val="00EC18C6"/>
    <w:rsid w:val="00EC1A12"/>
    <w:rsid w:val="00EC4759"/>
    <w:rsid w:val="00ED102E"/>
    <w:rsid w:val="00ED182F"/>
    <w:rsid w:val="00ED1E3A"/>
    <w:rsid w:val="00ED1EED"/>
    <w:rsid w:val="00ED278A"/>
    <w:rsid w:val="00ED3C89"/>
    <w:rsid w:val="00EE2407"/>
    <w:rsid w:val="00EE4355"/>
    <w:rsid w:val="00EF1039"/>
    <w:rsid w:val="00EF1BFD"/>
    <w:rsid w:val="00EF1F72"/>
    <w:rsid w:val="00EF4284"/>
    <w:rsid w:val="00EF4C20"/>
    <w:rsid w:val="00EF5DB0"/>
    <w:rsid w:val="00EF612C"/>
    <w:rsid w:val="00EF6D80"/>
    <w:rsid w:val="00F028C3"/>
    <w:rsid w:val="00F03D35"/>
    <w:rsid w:val="00F04438"/>
    <w:rsid w:val="00F2122D"/>
    <w:rsid w:val="00F23F1B"/>
    <w:rsid w:val="00F25B65"/>
    <w:rsid w:val="00F27D80"/>
    <w:rsid w:val="00F31C4D"/>
    <w:rsid w:val="00F326BC"/>
    <w:rsid w:val="00F3469C"/>
    <w:rsid w:val="00F34FA9"/>
    <w:rsid w:val="00F35CCF"/>
    <w:rsid w:val="00F35CFD"/>
    <w:rsid w:val="00F41EF4"/>
    <w:rsid w:val="00F42164"/>
    <w:rsid w:val="00F437ED"/>
    <w:rsid w:val="00F43ABC"/>
    <w:rsid w:val="00F43DC7"/>
    <w:rsid w:val="00F459E3"/>
    <w:rsid w:val="00F47F0C"/>
    <w:rsid w:val="00F71E54"/>
    <w:rsid w:val="00F72379"/>
    <w:rsid w:val="00F75841"/>
    <w:rsid w:val="00F7732A"/>
    <w:rsid w:val="00F827E8"/>
    <w:rsid w:val="00F82E74"/>
    <w:rsid w:val="00F838FC"/>
    <w:rsid w:val="00F83E59"/>
    <w:rsid w:val="00F83FC4"/>
    <w:rsid w:val="00F84B35"/>
    <w:rsid w:val="00F854D8"/>
    <w:rsid w:val="00F95F2F"/>
    <w:rsid w:val="00F978F5"/>
    <w:rsid w:val="00FA13A0"/>
    <w:rsid w:val="00FA425E"/>
    <w:rsid w:val="00FA5E77"/>
    <w:rsid w:val="00FB47E6"/>
    <w:rsid w:val="00FB5A8B"/>
    <w:rsid w:val="00FB639A"/>
    <w:rsid w:val="00FC1B15"/>
    <w:rsid w:val="00FC4AC5"/>
    <w:rsid w:val="00FC6A2F"/>
    <w:rsid w:val="00FD0AF2"/>
    <w:rsid w:val="00FD158D"/>
    <w:rsid w:val="00FD51FE"/>
    <w:rsid w:val="00FE057D"/>
    <w:rsid w:val="00FE2DF7"/>
    <w:rsid w:val="00FE3DDD"/>
    <w:rsid w:val="00FF067D"/>
    <w:rsid w:val="00FF177C"/>
    <w:rsid w:val="00FF362A"/>
    <w:rsid w:val="00FF5AD5"/>
    <w:rsid w:val="00FF700C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4DB47B5"/>
  <w15:docId w15:val="{66B620DF-3B07-495D-A564-BB86999A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E3A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6809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2428F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ED1E3A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ED1E3A"/>
  </w:style>
  <w:style w:type="paragraph" w:customStyle="1" w:styleId="pj">
    <w:name w:val="pj"/>
    <w:basedOn w:val="a"/>
    <w:rsid w:val="009E65F5"/>
    <w:pPr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F5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5AD5"/>
  </w:style>
  <w:style w:type="paragraph" w:styleId="a7">
    <w:name w:val="footer"/>
    <w:basedOn w:val="a"/>
    <w:link w:val="a8"/>
    <w:uiPriority w:val="99"/>
    <w:unhideWhenUsed/>
    <w:rsid w:val="00FF5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D5"/>
  </w:style>
  <w:style w:type="paragraph" w:styleId="a9">
    <w:name w:val="List Paragraph"/>
    <w:basedOn w:val="a"/>
    <w:uiPriority w:val="34"/>
    <w:qFormat/>
    <w:rsid w:val="009A60DD"/>
    <w:pPr>
      <w:ind w:left="720"/>
      <w:contextualSpacing/>
    </w:pPr>
  </w:style>
  <w:style w:type="paragraph" w:styleId="aa">
    <w:name w:val="Title"/>
    <w:basedOn w:val="a"/>
    <w:next w:val="a"/>
    <w:link w:val="ab"/>
    <w:uiPriority w:val="10"/>
    <w:qFormat/>
    <w:rsid w:val="00AC0C3B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C0C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c">
    <w:name w:val="Hyperlink"/>
    <w:basedOn w:val="a0"/>
    <w:uiPriority w:val="99"/>
    <w:unhideWhenUsed/>
    <w:rsid w:val="00AC0C3B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84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09514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5147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3A4EF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A4EF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A4EF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A4EF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A4EFD"/>
    <w:rPr>
      <w:b/>
      <w:bCs/>
      <w:sz w:val="20"/>
      <w:szCs w:val="20"/>
    </w:rPr>
  </w:style>
  <w:style w:type="paragraph" w:styleId="af5">
    <w:name w:val="Normal (Web)"/>
    <w:basedOn w:val="a"/>
    <w:uiPriority w:val="99"/>
    <w:unhideWhenUsed/>
    <w:rsid w:val="003A4E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28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0">
    <w:name w:val="s0"/>
    <w:basedOn w:val="a0"/>
    <w:qFormat/>
    <w:rsid w:val="0013122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docdata">
    <w:name w:val="docdata"/>
    <w:aliases w:val="docy,v5,14967,bqiaagaaeyqcaaagiaiaaapeoqaabew5aaaaaaaaaaaaaaaaaaaaaaaaaaaaaaaaaaaaaaaaaaaaaaaaaaaaaaaaaaaaaaaaaaaaaaaaaaaaaaaaaaaaaaaaaaaaaaaaaaaaaaaaaaaaaaaaaaaaaaaaaaaaaaaaaaaaaaaaaaaaaaaaaaaaaaaaaaaaaaaaaaaaaaaaaaaaaaaaaaaaaaaaaaaaaaaaaaaaaaa"/>
    <w:basedOn w:val="a"/>
    <w:rsid w:val="00AD33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809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6">
    <w:name w:val="Revision"/>
    <w:hidden/>
    <w:uiPriority w:val="99"/>
    <w:semiHidden/>
    <w:rsid w:val="003E44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1E911-D03D-40AF-989E-433F27BD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22</Pages>
  <Words>4437</Words>
  <Characters>25293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Учетная запись Майкрософт</dc:creator>
  <cp:lastModifiedBy>Денис Гасс Олегович</cp:lastModifiedBy>
  <cp:revision>17</cp:revision>
  <cp:lastPrinted>2025-07-21T11:53:00Z</cp:lastPrinted>
  <dcterms:created xsi:type="dcterms:W3CDTF">2025-10-30T07:00:00Z</dcterms:created>
  <dcterms:modified xsi:type="dcterms:W3CDTF">2025-11-05T07:02:00Z</dcterms:modified>
</cp:coreProperties>
</file>